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405E" w:rsidRPr="00AC6D4F" w:rsidRDefault="004E405E" w:rsidP="00265578">
      <w:pPr>
        <w:tabs>
          <w:tab w:val="left" w:pos="5778"/>
        </w:tabs>
        <w:spacing w:before="120" w:after="120"/>
        <w:rPr>
          <w:b/>
          <w:sz w:val="28"/>
          <w:szCs w:val="28"/>
        </w:rPr>
      </w:pPr>
      <w:bookmarkStart w:id="0" w:name="_GoBack"/>
      <w:bookmarkEnd w:id="0"/>
    </w:p>
    <w:tbl>
      <w:tblPr>
        <w:tblStyle w:val="Rcsostblzat"/>
        <w:tblW w:w="15559" w:type="dxa"/>
        <w:tblLayout w:type="fixed"/>
        <w:tblLook w:val="04A0" w:firstRow="1" w:lastRow="0" w:firstColumn="1" w:lastColumn="0" w:noHBand="0" w:noVBand="1"/>
      </w:tblPr>
      <w:tblGrid>
        <w:gridCol w:w="5778"/>
        <w:gridCol w:w="9781"/>
      </w:tblGrid>
      <w:tr w:rsidR="000E2D7A" w:rsidRPr="00AC6D4F" w:rsidTr="000E2D7A">
        <w:tc>
          <w:tcPr>
            <w:tcW w:w="15559" w:type="dxa"/>
            <w:gridSpan w:val="2"/>
            <w:shd w:val="clear" w:color="auto" w:fill="D9D9D9" w:themeFill="background1" w:themeFillShade="D9"/>
          </w:tcPr>
          <w:p w:rsidR="000E2D7A" w:rsidRPr="00AC6D4F" w:rsidRDefault="003A3EDE" w:rsidP="00014A79">
            <w:pPr>
              <w:spacing w:before="120" w:after="120"/>
              <w:rPr>
                <w:sz w:val="28"/>
                <w:szCs w:val="28"/>
              </w:rPr>
            </w:pPr>
            <w:r>
              <w:rPr>
                <w:rFonts w:ascii="TimesNewRomanPS-BoldMT" w:hAnsi="TimesNewRomanPS-BoldMT" w:cs="TimesNewRomanPS-BoldMT"/>
                <w:b/>
                <w:bCs/>
                <w:sz w:val="24"/>
                <w:szCs w:val="24"/>
              </w:rPr>
              <w:t xml:space="preserve">I. </w:t>
            </w:r>
            <w:r w:rsidR="00103B61">
              <w:rPr>
                <w:rFonts w:ascii="TimesNewRomanPS-BoldMT" w:hAnsi="TimesNewRomanPS-BoldMT" w:cs="TimesNewRomanPS-BoldMT"/>
                <w:b/>
                <w:bCs/>
                <w:sz w:val="24"/>
                <w:szCs w:val="24"/>
              </w:rPr>
              <w:t>Kiegészítések és m</w:t>
            </w:r>
            <w:r w:rsidR="00305804">
              <w:rPr>
                <w:rFonts w:ascii="TimesNewRomanPS-BoldMT" w:hAnsi="TimesNewRomanPS-BoldMT" w:cs="TimesNewRomanPS-BoldMT"/>
                <w:b/>
                <w:bCs/>
                <w:sz w:val="24"/>
                <w:szCs w:val="24"/>
              </w:rPr>
              <w:t xml:space="preserve">ódosítások </w:t>
            </w:r>
            <w:r>
              <w:rPr>
                <w:rFonts w:ascii="TimesNewRomanPS-BoldMT" w:hAnsi="TimesNewRomanPS-BoldMT" w:cs="TimesNewRomanPS-BoldMT"/>
                <w:b/>
                <w:bCs/>
                <w:sz w:val="24"/>
                <w:szCs w:val="24"/>
              </w:rPr>
              <w:t xml:space="preserve">a </w:t>
            </w:r>
            <w:r w:rsidR="000E2D7A">
              <w:rPr>
                <w:rFonts w:ascii="TimesNewRomanPS-BoldMT" w:hAnsi="TimesNewRomanPS-BoldMT" w:cs="TimesNewRomanPS-BoldMT"/>
                <w:b/>
                <w:bCs/>
                <w:sz w:val="24"/>
                <w:szCs w:val="24"/>
              </w:rPr>
              <w:t>204/2025.(IV</w:t>
            </w:r>
            <w:r w:rsidR="00305804">
              <w:rPr>
                <w:rFonts w:ascii="TimesNewRomanPS-BoldMT" w:hAnsi="TimesNewRomanPS-BoldMT" w:cs="TimesNewRomanPS-BoldMT"/>
                <w:b/>
                <w:bCs/>
                <w:sz w:val="24"/>
                <w:szCs w:val="24"/>
              </w:rPr>
              <w:t>. 10.) Ök. határozat pontjai szerint</w:t>
            </w:r>
            <w:r w:rsidR="00014A79">
              <w:rPr>
                <w:rFonts w:ascii="TimesNewRomanPS-BoldMT" w:hAnsi="TimesNewRomanPS-BoldMT" w:cs="TimesNewRomanPS-BoldMT"/>
                <w:b/>
                <w:bCs/>
                <w:sz w:val="24"/>
                <w:szCs w:val="24"/>
              </w:rPr>
              <w:t xml:space="preserve"> </w:t>
            </w:r>
            <w:r w:rsidR="00014A79">
              <w:rPr>
                <w:rFonts w:cs="TimesNewRomanPS-BoldMT"/>
                <w:b/>
                <w:bCs/>
                <w:sz w:val="28"/>
                <w:szCs w:val="28"/>
              </w:rPr>
              <w:t>[</w:t>
            </w:r>
            <w:r w:rsidR="00014A79" w:rsidRPr="00014A79">
              <w:rPr>
                <w:rFonts w:cs="TimesNewRomanPS-BoldMT"/>
                <w:b/>
                <w:bCs/>
                <w:sz w:val="28"/>
                <w:szCs w:val="28"/>
              </w:rPr>
              <w:t xml:space="preserve">2025. szeptember 17-ei </w:t>
            </w:r>
            <w:r w:rsidR="00014A79">
              <w:rPr>
                <w:rFonts w:cs="TimesNewRomanPS-BoldMT"/>
                <w:b/>
                <w:bCs/>
                <w:sz w:val="28"/>
                <w:szCs w:val="28"/>
              </w:rPr>
              <w:t>szöveg</w:t>
            </w:r>
            <w:r w:rsidR="00014A79" w:rsidRPr="00014A79">
              <w:rPr>
                <w:rFonts w:cs="TimesNewRomanPS-BoldMT"/>
                <w:b/>
                <w:bCs/>
                <w:sz w:val="28"/>
                <w:szCs w:val="28"/>
              </w:rPr>
              <w:t>állapot</w:t>
            </w:r>
            <w:r w:rsidR="00014A79">
              <w:rPr>
                <w:rFonts w:cs="TimesNewRomanPS-BoldMT"/>
                <w:b/>
                <w:bCs/>
                <w:sz w:val="28"/>
                <w:szCs w:val="28"/>
              </w:rPr>
              <w:t>]</w:t>
            </w:r>
          </w:p>
        </w:tc>
      </w:tr>
      <w:tr w:rsidR="007379FF" w:rsidRPr="00AC6D4F" w:rsidTr="00A86464">
        <w:trPr>
          <w:trHeight w:val="2734"/>
        </w:trPr>
        <w:tc>
          <w:tcPr>
            <w:tcW w:w="5778" w:type="dxa"/>
            <w:shd w:val="clear" w:color="auto" w:fill="auto"/>
          </w:tcPr>
          <w:p w:rsidR="007379FF" w:rsidRPr="00A86464" w:rsidRDefault="007379FF" w:rsidP="00CC7BEF">
            <w:pPr>
              <w:spacing w:before="120"/>
              <w:ind w:left="142"/>
              <w:rPr>
                <w:sz w:val="24"/>
                <w:szCs w:val="24"/>
              </w:rPr>
            </w:pPr>
            <w:r w:rsidRPr="00A86464">
              <w:rPr>
                <w:sz w:val="24"/>
                <w:szCs w:val="24"/>
              </w:rPr>
              <w:t>1.1. Legalább a „fejlesztési- és adópolitika” vonatkozásában a magán és az állam szektor más elemeinek együttműködésében megvalósuló fejlesztési lehetőségekre is ki kell térni (településfejlesztési célok, PPP, szabályozási jogkör keretében megvalósítható f</w:t>
            </w:r>
            <w:r w:rsidR="000E2D7A">
              <w:rPr>
                <w:sz w:val="24"/>
                <w:szCs w:val="24"/>
              </w:rPr>
              <w:t>ejlesztések</w:t>
            </w:r>
            <w:r w:rsidRPr="00A86464">
              <w:rPr>
                <w:sz w:val="24"/>
                <w:szCs w:val="24"/>
              </w:rPr>
              <w:t>)</w:t>
            </w:r>
          </w:p>
        </w:tc>
        <w:tc>
          <w:tcPr>
            <w:tcW w:w="9781" w:type="dxa"/>
            <w:shd w:val="clear" w:color="auto" w:fill="auto"/>
          </w:tcPr>
          <w:p w:rsidR="00A86464" w:rsidRPr="00845EAF" w:rsidRDefault="00A86464" w:rsidP="00CC7BEF">
            <w:pPr>
              <w:spacing w:before="120"/>
              <w:rPr>
                <w:ins w:id="1" w:author="Dell" w:date="2025-09-14T05:07:00Z"/>
                <w:sz w:val="24"/>
                <w:szCs w:val="24"/>
              </w:rPr>
            </w:pPr>
            <w:ins w:id="2" w:author="Dell" w:date="2025-09-14T05:07:00Z">
              <w:r>
                <w:rPr>
                  <w:b/>
                  <w:sz w:val="24"/>
                  <w:szCs w:val="24"/>
                </w:rPr>
                <w:t xml:space="preserve">2.3. </w:t>
              </w:r>
              <w:r w:rsidRPr="00845EAF">
                <w:rPr>
                  <w:sz w:val="24"/>
                  <w:szCs w:val="24"/>
                </w:rPr>
                <w:t>Együttműködés a településfejlesztési célok megvalósítása során</w:t>
              </w:r>
              <w:r>
                <w:rPr>
                  <w:sz w:val="24"/>
                  <w:szCs w:val="24"/>
                </w:rPr>
                <w:t>:</w:t>
              </w:r>
            </w:ins>
          </w:p>
          <w:p w:rsidR="00A86464" w:rsidRPr="00845EAF" w:rsidRDefault="00A86464" w:rsidP="00900513">
            <w:pPr>
              <w:pStyle w:val="Listaszerbekezds"/>
              <w:numPr>
                <w:ilvl w:val="0"/>
                <w:numId w:val="14"/>
              </w:numPr>
              <w:spacing w:line="276" w:lineRule="auto"/>
              <w:rPr>
                <w:ins w:id="3" w:author="Dell" w:date="2025-09-14T05:07:00Z"/>
                <w:sz w:val="24"/>
                <w:szCs w:val="24"/>
              </w:rPr>
            </w:pPr>
            <w:ins w:id="4" w:author="Dell" w:date="2025-09-14T05:07:00Z">
              <w:r w:rsidRPr="00845EAF">
                <w:rPr>
                  <w:sz w:val="24"/>
                  <w:szCs w:val="24"/>
                </w:rPr>
                <w:t>az Önkormányzat a településfejlesztési stratégiában rögzíti, hogy a város különböző területein milyen fejlesztéseket tart kívánatosnak átfogó településfejlesztési koncepciójának összehangolt megvalósítása érdekében;</w:t>
              </w:r>
            </w:ins>
          </w:p>
          <w:p w:rsidR="00A86464" w:rsidRPr="00845EAF" w:rsidRDefault="00A86464" w:rsidP="00900513">
            <w:pPr>
              <w:pStyle w:val="Listaszerbekezds"/>
              <w:numPr>
                <w:ilvl w:val="0"/>
                <w:numId w:val="14"/>
              </w:numPr>
              <w:spacing w:line="276" w:lineRule="auto"/>
              <w:rPr>
                <w:ins w:id="5" w:author="Dell" w:date="2025-09-14T05:07:00Z"/>
                <w:sz w:val="24"/>
                <w:szCs w:val="24"/>
              </w:rPr>
            </w:pPr>
            <w:ins w:id="6" w:author="Dell" w:date="2025-09-14T05:07:00Z">
              <w:r w:rsidRPr="00845EAF">
                <w:rPr>
                  <w:sz w:val="24"/>
                  <w:szCs w:val="24"/>
                </w:rPr>
                <w:t>ennek megalkotásakor messzemenően figyelembe veszi, hogy a megismert állami fejlesztéspolitikai irányok és elképzelések milyen lehetőségeket biztosítanak a város számára;</w:t>
              </w:r>
            </w:ins>
          </w:p>
          <w:p w:rsidR="00A86464" w:rsidRPr="004E3707" w:rsidRDefault="00A86464" w:rsidP="00900513">
            <w:pPr>
              <w:pStyle w:val="Listaszerbekezds"/>
              <w:numPr>
                <w:ilvl w:val="0"/>
                <w:numId w:val="14"/>
              </w:numPr>
              <w:spacing w:line="276" w:lineRule="auto"/>
              <w:rPr>
                <w:ins w:id="7" w:author="Dell" w:date="2025-09-14T05:07:00Z"/>
                <w:sz w:val="24"/>
                <w:szCs w:val="24"/>
              </w:rPr>
            </w:pPr>
            <w:ins w:id="8" w:author="Dell" w:date="2025-09-14T05:07:00Z">
              <w:r w:rsidRPr="00845EAF">
                <w:rPr>
                  <w:sz w:val="24"/>
                  <w:szCs w:val="24"/>
                </w:rPr>
                <w:t>a befektetők az így meghatározott keretekhez igazodva dolgozzák ki fejlesztési terveiket;</w:t>
              </w:r>
            </w:ins>
          </w:p>
          <w:p w:rsidR="00A86464" w:rsidRPr="00845EAF" w:rsidRDefault="00A86464" w:rsidP="00900513">
            <w:pPr>
              <w:pStyle w:val="Listaszerbekezds"/>
              <w:numPr>
                <w:ilvl w:val="0"/>
                <w:numId w:val="14"/>
              </w:numPr>
              <w:spacing w:line="276" w:lineRule="auto"/>
              <w:rPr>
                <w:ins w:id="9" w:author="Dell" w:date="2025-09-14T05:07:00Z"/>
                <w:sz w:val="24"/>
                <w:szCs w:val="24"/>
              </w:rPr>
            </w:pPr>
            <w:ins w:id="10" w:author="Dell" w:date="2025-09-14T05:07:00Z">
              <w:r w:rsidRPr="00845EAF">
                <w:rPr>
                  <w:sz w:val="24"/>
                  <w:szCs w:val="24"/>
                </w:rPr>
                <w:t>az Önkormányzat a jogszabályok és a költségvetés által biztosított lehetőségek keretein belül mindenben igyekszik a vállalkozásokat támogatni, igényeiket kielégíteni, velük együttműködni;</w:t>
              </w:r>
            </w:ins>
          </w:p>
          <w:p w:rsidR="00A86464" w:rsidRPr="004E3707" w:rsidRDefault="00A86464" w:rsidP="00900513">
            <w:pPr>
              <w:pStyle w:val="Listaszerbekezds"/>
              <w:numPr>
                <w:ilvl w:val="0"/>
                <w:numId w:val="14"/>
              </w:numPr>
              <w:rPr>
                <w:ins w:id="11" w:author="Dell" w:date="2025-09-14T05:07:00Z"/>
                <w:b/>
                <w:sz w:val="24"/>
                <w:szCs w:val="24"/>
              </w:rPr>
            </w:pPr>
            <w:ins w:id="12" w:author="Dell" w:date="2025-09-14T05:07:00Z">
              <w:r w:rsidRPr="00845EAF">
                <w:rPr>
                  <w:sz w:val="24"/>
                  <w:szCs w:val="24"/>
                </w:rPr>
                <w:t>ennek során folyamatosan ügyel a településfejlesztési célok érvényesülésére, a vonatk</w:t>
              </w:r>
              <w:r>
                <w:rPr>
                  <w:sz w:val="24"/>
                  <w:szCs w:val="24"/>
                </w:rPr>
                <w:t xml:space="preserve">ozó szabályozás betartására, a </w:t>
              </w:r>
              <w:r w:rsidRPr="00845EAF">
                <w:rPr>
                  <w:sz w:val="24"/>
                  <w:szCs w:val="24"/>
                </w:rPr>
                <w:t>visszaélések megelőzésére</w:t>
              </w:r>
              <w:r>
                <w:rPr>
                  <w:sz w:val="24"/>
                  <w:szCs w:val="24"/>
                </w:rPr>
                <w:t>;</w:t>
              </w:r>
            </w:ins>
          </w:p>
          <w:p w:rsidR="007379FF" w:rsidRPr="00A86464" w:rsidRDefault="00A86464" w:rsidP="00900513">
            <w:pPr>
              <w:pStyle w:val="Cmsor1"/>
              <w:numPr>
                <w:ilvl w:val="0"/>
                <w:numId w:val="14"/>
              </w:numPr>
              <w:spacing w:before="0" w:beforeAutospacing="0" w:after="120" w:afterAutospacing="0"/>
              <w:ind w:left="714" w:hanging="357"/>
              <w:outlineLvl w:val="0"/>
              <w:rPr>
                <w:rFonts w:asciiTheme="minorHAnsi" w:hAnsiTheme="minorHAnsi"/>
                <w:b w:val="0"/>
                <w:sz w:val="24"/>
                <w:szCs w:val="24"/>
              </w:rPr>
            </w:pPr>
            <w:ins w:id="13" w:author="Dell" w:date="2025-09-14T05:07:00Z">
              <w:r w:rsidRPr="004E3707">
                <w:rPr>
                  <w:b w:val="0"/>
                  <w:sz w:val="24"/>
                  <w:szCs w:val="24"/>
                </w:rPr>
                <w:t xml:space="preserve">az </w:t>
              </w:r>
              <w:r w:rsidRPr="004E3707">
                <w:rPr>
                  <w:rFonts w:asciiTheme="minorHAnsi" w:hAnsiTheme="minorHAnsi"/>
                  <w:b w:val="0"/>
                  <w:sz w:val="24"/>
                  <w:szCs w:val="24"/>
                </w:rPr>
                <w:t>állami szereplők részvételével megvalósuló fejlesztések során (pl. MÁV: parkoló kialakítása; Magyar Közút</w:t>
              </w:r>
              <w:r w:rsidRPr="00DC65EB">
                <w:rPr>
                  <w:rFonts w:asciiTheme="minorHAnsi" w:hAnsiTheme="minorHAnsi"/>
                  <w:b w:val="0"/>
                  <w:sz w:val="24"/>
                  <w:szCs w:val="24"/>
                </w:rPr>
                <w:t>: lehatárolási tervek; Építési</w:t>
              </w:r>
              <w:r w:rsidRPr="004E3707">
                <w:rPr>
                  <w:rFonts w:asciiTheme="minorHAnsi" w:hAnsiTheme="minorHAnsi"/>
                  <w:b w:val="0"/>
                  <w:sz w:val="24"/>
                  <w:szCs w:val="24"/>
                </w:rPr>
                <w:t xml:space="preserve"> és Közlekedési Minisztérium: </w:t>
              </w:r>
              <w:r>
                <w:rPr>
                  <w:rFonts w:asciiTheme="minorHAnsi" w:hAnsiTheme="minorHAnsi"/>
                  <w:b w:val="0"/>
                  <w:sz w:val="24"/>
                  <w:szCs w:val="24"/>
                </w:rPr>
                <w:t xml:space="preserve">belépés a </w:t>
              </w:r>
              <w:r w:rsidRPr="004E3707">
                <w:rPr>
                  <w:rFonts w:asciiTheme="minorHAnsi" w:hAnsiTheme="minorHAnsi"/>
                  <w:b w:val="0"/>
                  <w:sz w:val="24"/>
                  <w:szCs w:val="24"/>
                </w:rPr>
                <w:t>fürdő korszerűsítés</w:t>
              </w:r>
              <w:r>
                <w:rPr>
                  <w:rFonts w:asciiTheme="minorHAnsi" w:hAnsiTheme="minorHAnsi"/>
                  <w:b w:val="0"/>
                  <w:sz w:val="24"/>
                  <w:szCs w:val="24"/>
                </w:rPr>
                <w:t>ébe építtetőként</w:t>
              </w:r>
              <w:r w:rsidRPr="004E3707">
                <w:rPr>
                  <w:rFonts w:asciiTheme="minorHAnsi" w:hAnsiTheme="minorHAnsi"/>
                  <w:b w:val="0"/>
                  <w:sz w:val="24"/>
                  <w:szCs w:val="24"/>
                </w:rPr>
                <w:t>) a város érdekeivel egyetemben a helyben megtelepült vállalkozások érdekeit is képviseli</w:t>
              </w:r>
              <w:r>
                <w:rPr>
                  <w:rFonts w:asciiTheme="minorHAnsi" w:hAnsiTheme="minorHAnsi"/>
                  <w:b w:val="0"/>
                  <w:sz w:val="24"/>
                  <w:szCs w:val="24"/>
                </w:rPr>
                <w:t>.</w:t>
              </w:r>
            </w:ins>
          </w:p>
        </w:tc>
      </w:tr>
      <w:tr w:rsidR="007379FF" w:rsidRPr="00AC6D4F" w:rsidTr="00A86464">
        <w:tc>
          <w:tcPr>
            <w:tcW w:w="5778" w:type="dxa"/>
            <w:shd w:val="clear" w:color="auto" w:fill="auto"/>
          </w:tcPr>
          <w:p w:rsidR="007379FF" w:rsidRPr="00A86464" w:rsidRDefault="007379FF" w:rsidP="00CC7BEF">
            <w:pPr>
              <w:spacing w:before="120"/>
              <w:ind w:left="142"/>
              <w:rPr>
                <w:sz w:val="24"/>
                <w:szCs w:val="24"/>
              </w:rPr>
            </w:pPr>
            <w:r w:rsidRPr="00A86464">
              <w:rPr>
                <w:sz w:val="24"/>
                <w:szCs w:val="24"/>
              </w:rPr>
              <w:t>1.2. Legalább, város és környezete” kapcsán ki kell térni a tényleges kapcsolódási pontot jelentő lehetséges partneri együttműködésekre: kistérségi társulás, ingatlanjaink vagyonkezelői, városban működő államigazgatási szervek, egyházi fenntartásban működő intézmények partnersége, meglévő ösztöndíjak alapján fennálló együttműködések.</w:t>
            </w:r>
          </w:p>
        </w:tc>
        <w:tc>
          <w:tcPr>
            <w:tcW w:w="9781" w:type="dxa"/>
            <w:shd w:val="clear" w:color="auto" w:fill="auto"/>
          </w:tcPr>
          <w:p w:rsidR="00A86464" w:rsidRPr="00A909DB" w:rsidRDefault="00A86464" w:rsidP="00CC7BEF">
            <w:pPr>
              <w:spacing w:before="120"/>
              <w:rPr>
                <w:ins w:id="14" w:author="Dell" w:date="2025-09-14T05:07:00Z"/>
                <w:sz w:val="24"/>
                <w:szCs w:val="24"/>
              </w:rPr>
            </w:pPr>
            <w:ins w:id="15" w:author="Dell" w:date="2025-09-14T05:07:00Z">
              <w:r w:rsidRPr="00DD4717">
                <w:rPr>
                  <w:b/>
                  <w:sz w:val="24"/>
                  <w:szCs w:val="24"/>
                </w:rPr>
                <w:t>5.6.</w:t>
              </w:r>
              <w:r>
                <w:rPr>
                  <w:sz w:val="24"/>
                  <w:szCs w:val="24"/>
                </w:rPr>
                <w:t xml:space="preserve"> P</w:t>
              </w:r>
              <w:r w:rsidRPr="00A909DB">
                <w:rPr>
                  <w:sz w:val="24"/>
                  <w:szCs w:val="24"/>
                </w:rPr>
                <w:t>artneri együttműködések:</w:t>
              </w:r>
            </w:ins>
          </w:p>
          <w:p w:rsidR="00A86464" w:rsidRPr="00C016DB" w:rsidRDefault="00A86464" w:rsidP="00900513">
            <w:pPr>
              <w:pStyle w:val="Listaszerbekezds"/>
              <w:numPr>
                <w:ilvl w:val="0"/>
                <w:numId w:val="16"/>
              </w:numPr>
              <w:rPr>
                <w:ins w:id="16" w:author="Dell" w:date="2025-09-14T05:07:00Z"/>
                <w:sz w:val="24"/>
                <w:szCs w:val="24"/>
              </w:rPr>
            </w:pPr>
            <w:ins w:id="17" w:author="Dell" w:date="2025-09-14T05:07:00Z">
              <w:r w:rsidRPr="00C016DB">
                <w:rPr>
                  <w:sz w:val="24"/>
                  <w:szCs w:val="24"/>
                </w:rPr>
                <w:t>kistérségi társulás (felülvizsgálat alatt);</w:t>
              </w:r>
            </w:ins>
          </w:p>
          <w:p w:rsidR="00A86464" w:rsidRPr="00C016DB" w:rsidRDefault="00A86464" w:rsidP="00900513">
            <w:pPr>
              <w:pStyle w:val="Listaszerbekezds"/>
              <w:numPr>
                <w:ilvl w:val="0"/>
                <w:numId w:val="16"/>
              </w:numPr>
              <w:rPr>
                <w:ins w:id="18" w:author="Dell" w:date="2025-09-14T05:07:00Z"/>
                <w:sz w:val="24"/>
                <w:szCs w:val="24"/>
              </w:rPr>
            </w:pPr>
            <w:ins w:id="19" w:author="Dell" w:date="2025-09-14T05:07:00Z">
              <w:r w:rsidRPr="00CF42DF">
                <w:rPr>
                  <w:sz w:val="24"/>
                  <w:szCs w:val="24"/>
                </w:rPr>
                <w:t xml:space="preserve">városi </w:t>
              </w:r>
              <w:proofErr w:type="gramStart"/>
              <w:r w:rsidRPr="00CF42DF">
                <w:rPr>
                  <w:sz w:val="24"/>
                  <w:szCs w:val="24"/>
                </w:rPr>
                <w:t>tulajdonú  ingatlanok</w:t>
              </w:r>
              <w:proofErr w:type="gramEnd"/>
              <w:r w:rsidRPr="00CF42DF">
                <w:rPr>
                  <w:sz w:val="24"/>
                  <w:szCs w:val="24"/>
                </w:rPr>
                <w:t xml:space="preserve"> „külső” vagyonkezelői (</w:t>
              </w:r>
              <w:r w:rsidRPr="00C016DB">
                <w:rPr>
                  <w:sz w:val="24"/>
                  <w:szCs w:val="24"/>
                </w:rPr>
                <w:t xml:space="preserve">Klebelsberg Intézményfenntartó Központ, Nemzetgazdasági Minisztérium, Földművelésügyi Minisztérium,  Tanulni egy életen át Alapítvány, </w:t>
              </w:r>
              <w:r w:rsidRPr="00E32A72">
                <w:rPr>
                  <w:sz w:val="24"/>
                  <w:szCs w:val="24"/>
                </w:rPr>
                <w:t>Agrárkamara);</w:t>
              </w:r>
            </w:ins>
          </w:p>
          <w:p w:rsidR="00A86464" w:rsidRPr="00C016DB" w:rsidRDefault="00A86464" w:rsidP="00900513">
            <w:pPr>
              <w:pStyle w:val="Listaszerbekezds"/>
              <w:numPr>
                <w:ilvl w:val="0"/>
                <w:numId w:val="16"/>
              </w:numPr>
              <w:rPr>
                <w:ins w:id="20" w:author="Dell" w:date="2025-09-14T05:07:00Z"/>
                <w:sz w:val="24"/>
                <w:szCs w:val="24"/>
              </w:rPr>
            </w:pPr>
            <w:ins w:id="21" w:author="Dell" w:date="2025-09-14T05:07:00Z">
              <w:r w:rsidRPr="00C016DB">
                <w:rPr>
                  <w:sz w:val="24"/>
                  <w:szCs w:val="24"/>
                </w:rPr>
                <w:t>a városban működő államigazgatási szervek (hatásköri, ingatlanhasználati kérdések);</w:t>
              </w:r>
            </w:ins>
          </w:p>
          <w:p w:rsidR="00A86464" w:rsidRPr="00C016DB" w:rsidRDefault="00A86464" w:rsidP="00900513">
            <w:pPr>
              <w:pStyle w:val="Listaszerbekezds"/>
              <w:numPr>
                <w:ilvl w:val="0"/>
                <w:numId w:val="16"/>
              </w:numPr>
              <w:rPr>
                <w:ins w:id="22" w:author="Dell" w:date="2025-09-14T05:07:00Z"/>
                <w:sz w:val="24"/>
                <w:szCs w:val="24"/>
              </w:rPr>
            </w:pPr>
            <w:ins w:id="23" w:author="Dell" w:date="2025-09-14T05:07:00Z">
              <w:r w:rsidRPr="00C016DB">
                <w:rPr>
                  <w:sz w:val="24"/>
                  <w:szCs w:val="24"/>
                </w:rPr>
                <w:t xml:space="preserve">egyházi fenntartásban működő intézmények partnersége (Váci Egyházmegye </w:t>
              </w:r>
              <w:proofErr w:type="spellStart"/>
              <w:r w:rsidRPr="00C016DB">
                <w:rPr>
                  <w:sz w:val="24"/>
                  <w:szCs w:val="24"/>
                </w:rPr>
                <w:t>Ordináriusa</w:t>
              </w:r>
              <w:proofErr w:type="spellEnd"/>
              <w:r w:rsidRPr="00C016DB">
                <w:rPr>
                  <w:sz w:val="24"/>
                  <w:szCs w:val="24"/>
                </w:rPr>
                <w:t xml:space="preserve">: Szent Kereszt Katolikus Általános Iskola, Cegléd-Felszegi Református Egyházközség: </w:t>
              </w:r>
              <w:r w:rsidRPr="00C016DB">
                <w:rPr>
                  <w:sz w:val="24"/>
                  <w:szCs w:val="24"/>
                </w:rPr>
                <w:lastRenderedPageBreak/>
                <w:t xml:space="preserve">Református Általános Iskola És Óvoda, Hit Gyülekezete Oktatási Főigazgatósága: Örkényi Úti Általános Iskola, Magyar Máltai Szeretetszolgálat: Tanyagondnoki Szolgálat, Baptista Tevékeny Szeretet Misszió: Új Esély Központ, Török János Református Oktatási Központ Patkós Irma Művészeti </w:t>
              </w:r>
              <w:proofErr w:type="spellStart"/>
              <w:r w:rsidRPr="00C016DB">
                <w:rPr>
                  <w:sz w:val="24"/>
                  <w:szCs w:val="24"/>
                </w:rPr>
                <w:t>Szakgimáziuma</w:t>
              </w:r>
              <w:proofErr w:type="spellEnd"/>
              <w:r w:rsidRPr="00C016DB">
                <w:rPr>
                  <w:sz w:val="24"/>
                  <w:szCs w:val="24"/>
                </w:rPr>
                <w:t>: Pinceszínház)</w:t>
              </w:r>
            </w:ins>
          </w:p>
          <w:p w:rsidR="007379FF" w:rsidRPr="00A86464" w:rsidRDefault="00A86464" w:rsidP="00900513">
            <w:pPr>
              <w:pStyle w:val="Listaszerbekezds"/>
              <w:numPr>
                <w:ilvl w:val="0"/>
                <w:numId w:val="16"/>
              </w:numPr>
              <w:spacing w:after="120"/>
              <w:jc w:val="both"/>
              <w:rPr>
                <w:sz w:val="24"/>
                <w:szCs w:val="24"/>
              </w:rPr>
            </w:pPr>
            <w:ins w:id="24" w:author="Dell" w:date="2025-09-14T05:07:00Z">
              <w:r w:rsidRPr="00C016DB">
                <w:rPr>
                  <w:sz w:val="24"/>
                  <w:szCs w:val="24"/>
                </w:rPr>
                <w:t>meglévő ösztöndíjak alapján fennálló együttműködések (Óbudai Egyetem, Ceglédi Toldy Ferenc Kórház és Rendelőintézet).</w:t>
              </w:r>
            </w:ins>
          </w:p>
        </w:tc>
      </w:tr>
      <w:tr w:rsidR="007379FF" w:rsidRPr="00AC6D4F" w:rsidTr="00014A79">
        <w:tc>
          <w:tcPr>
            <w:tcW w:w="5778" w:type="dxa"/>
            <w:shd w:val="clear" w:color="auto" w:fill="auto"/>
          </w:tcPr>
          <w:p w:rsidR="007379FF" w:rsidRPr="00A86464" w:rsidRDefault="007379FF" w:rsidP="00CC7BEF">
            <w:pPr>
              <w:spacing w:before="120"/>
              <w:ind w:left="142"/>
              <w:rPr>
                <w:sz w:val="24"/>
                <w:szCs w:val="24"/>
              </w:rPr>
            </w:pPr>
            <w:r w:rsidRPr="00A86464">
              <w:rPr>
                <w:sz w:val="24"/>
                <w:szCs w:val="24"/>
              </w:rPr>
              <w:lastRenderedPageBreak/>
              <w:t>1.3.</w:t>
            </w:r>
            <w:r w:rsidR="00CC7BEF">
              <w:rPr>
                <w:sz w:val="24"/>
                <w:szCs w:val="24"/>
              </w:rPr>
              <w:t>[A]</w:t>
            </w:r>
            <w:r w:rsidRPr="00A86464">
              <w:rPr>
                <w:sz w:val="24"/>
                <w:szCs w:val="24"/>
              </w:rPr>
              <w:t xml:space="preserve"> Bérlakások számának növelése a meglévő kiemelten kritikus állapotú ingatlanok fejlesztését megelőzően nem prioritás. </w:t>
            </w:r>
          </w:p>
        </w:tc>
        <w:tc>
          <w:tcPr>
            <w:tcW w:w="9781" w:type="dxa"/>
            <w:shd w:val="clear" w:color="auto" w:fill="auto"/>
            <w:vAlign w:val="center"/>
          </w:tcPr>
          <w:p w:rsidR="00340937" w:rsidRPr="00014A79" w:rsidRDefault="0025777D" w:rsidP="00014A79">
            <w:pPr>
              <w:spacing w:before="120" w:after="120"/>
              <w:jc w:val="center"/>
              <w:rPr>
                <w:i/>
                <w:sz w:val="24"/>
                <w:szCs w:val="24"/>
              </w:rPr>
            </w:pPr>
            <w:r w:rsidRPr="00014A79">
              <w:rPr>
                <w:rFonts w:cstheme="minorHAnsi"/>
                <w:i/>
                <w:sz w:val="24"/>
                <w:szCs w:val="24"/>
              </w:rPr>
              <w:t>lásd VI.</w:t>
            </w:r>
          </w:p>
        </w:tc>
      </w:tr>
      <w:tr w:rsidR="0066220D" w:rsidRPr="00AC6D4F" w:rsidTr="00014A79">
        <w:tc>
          <w:tcPr>
            <w:tcW w:w="5778" w:type="dxa"/>
            <w:shd w:val="clear" w:color="auto" w:fill="auto"/>
          </w:tcPr>
          <w:p w:rsidR="0066220D" w:rsidRPr="00A86464" w:rsidRDefault="00CC7BEF" w:rsidP="00CC7BEF">
            <w:pPr>
              <w:spacing w:before="120"/>
              <w:ind w:left="142"/>
              <w:rPr>
                <w:sz w:val="24"/>
                <w:szCs w:val="24"/>
              </w:rPr>
            </w:pPr>
            <w:r>
              <w:rPr>
                <w:sz w:val="24"/>
                <w:szCs w:val="24"/>
              </w:rPr>
              <w:t xml:space="preserve">[1.3.B.] </w:t>
            </w:r>
            <w:r w:rsidRPr="00A86464">
              <w:rPr>
                <w:sz w:val="24"/>
                <w:szCs w:val="24"/>
              </w:rPr>
              <w:t>A kiemelten kritikus állapotban lévő ingatlan a Gombos Ház, a CTV épülete, a Kossuth Művelődési Központ (ide nem értve a homlokzatát) a Kossuth Múzeum és a Sporttörténeti Gyűjtemény jelenlegi elhelyezésére szolgáló ingatlan.</w:t>
            </w:r>
          </w:p>
        </w:tc>
        <w:tc>
          <w:tcPr>
            <w:tcW w:w="9781" w:type="dxa"/>
            <w:shd w:val="clear" w:color="auto" w:fill="auto"/>
            <w:vAlign w:val="center"/>
          </w:tcPr>
          <w:p w:rsidR="00A167E0" w:rsidRPr="00014A79" w:rsidRDefault="00014A79" w:rsidP="00014A79">
            <w:pPr>
              <w:spacing w:before="120" w:after="120"/>
              <w:ind w:left="454" w:hanging="454"/>
              <w:jc w:val="center"/>
              <w:rPr>
                <w:sz w:val="28"/>
                <w:highlight w:val="lightGray"/>
              </w:rPr>
            </w:pPr>
            <w:r w:rsidRPr="00014A79">
              <w:rPr>
                <w:rFonts w:cstheme="minorHAnsi"/>
                <w:i/>
                <w:sz w:val="24"/>
                <w:szCs w:val="24"/>
              </w:rPr>
              <w:t>lásd VIII.</w:t>
            </w:r>
          </w:p>
        </w:tc>
      </w:tr>
      <w:tr w:rsidR="007379FF" w:rsidRPr="00AC6D4F" w:rsidTr="00EF0C00">
        <w:tc>
          <w:tcPr>
            <w:tcW w:w="5778" w:type="dxa"/>
            <w:shd w:val="clear" w:color="auto" w:fill="auto"/>
          </w:tcPr>
          <w:p w:rsidR="00A5585D" w:rsidRPr="00A86464" w:rsidRDefault="007379FF" w:rsidP="00CC7BEF">
            <w:pPr>
              <w:spacing w:before="120"/>
              <w:ind w:left="142"/>
              <w:rPr>
                <w:sz w:val="24"/>
                <w:szCs w:val="24"/>
              </w:rPr>
            </w:pPr>
            <w:r w:rsidRPr="00A86464">
              <w:rPr>
                <w:sz w:val="24"/>
                <w:szCs w:val="24"/>
              </w:rPr>
              <w:t xml:space="preserve">1.4. Ifjúságpolitikával kapcsolatban közösségfejlesztő irányokat kell meghatározni </w:t>
            </w:r>
          </w:p>
          <w:p w:rsidR="007379FF" w:rsidRPr="00A86464" w:rsidRDefault="007379FF" w:rsidP="00CC7BEF">
            <w:pPr>
              <w:spacing w:before="120"/>
              <w:ind w:left="142"/>
              <w:rPr>
                <w:sz w:val="24"/>
                <w:szCs w:val="24"/>
              </w:rPr>
            </w:pPr>
            <w:r w:rsidRPr="00A86464">
              <w:rPr>
                <w:sz w:val="24"/>
                <w:szCs w:val="24"/>
              </w:rPr>
              <w:t>ideértve egy ingatlan (pl. Alkotmány utcai faház) civil célú hasznosítását.</w:t>
            </w:r>
          </w:p>
        </w:tc>
        <w:tc>
          <w:tcPr>
            <w:tcW w:w="9781" w:type="dxa"/>
            <w:shd w:val="clear" w:color="auto" w:fill="auto"/>
          </w:tcPr>
          <w:p w:rsidR="00EF0C00" w:rsidRPr="00715BC0" w:rsidRDefault="00EF0C00" w:rsidP="00EF0C00">
            <w:pPr>
              <w:spacing w:before="120" w:after="120"/>
              <w:rPr>
                <w:ins w:id="25" w:author="Dell" w:date="2025-09-14T05:07:00Z"/>
                <w:b/>
                <w:sz w:val="24"/>
                <w:szCs w:val="24"/>
              </w:rPr>
            </w:pPr>
            <w:ins w:id="26" w:author="Dell" w:date="2025-09-14T05:07:00Z">
              <w:r w:rsidRPr="00715BC0">
                <w:rPr>
                  <w:b/>
                  <w:sz w:val="24"/>
                  <w:szCs w:val="24"/>
                </w:rPr>
                <w:t>9.5. Ifjúságpolitika</w:t>
              </w:r>
            </w:ins>
          </w:p>
          <w:p w:rsidR="00EF0C00" w:rsidRPr="00715BC0" w:rsidRDefault="00EF0C00" w:rsidP="00900513">
            <w:pPr>
              <w:pStyle w:val="Listaszerbekezds"/>
              <w:numPr>
                <w:ilvl w:val="0"/>
                <w:numId w:val="26"/>
              </w:numPr>
              <w:rPr>
                <w:ins w:id="27" w:author="Dell" w:date="2025-09-14T05:07:00Z"/>
                <w:sz w:val="24"/>
                <w:szCs w:val="24"/>
              </w:rPr>
            </w:pPr>
            <w:ins w:id="28" w:author="Dell" w:date="2025-09-14T05:07:00Z">
              <w:r w:rsidRPr="00715BC0">
                <w:rPr>
                  <w:sz w:val="24"/>
                  <w:szCs w:val="24"/>
                </w:rPr>
                <w:t>az Önkormányzat legfőbb alapelvként leszögezi: a fiatalok nélkül nem hoz döntést a fiatalokról;</w:t>
              </w:r>
            </w:ins>
          </w:p>
          <w:p w:rsidR="00EF0C00" w:rsidRPr="00715BC0" w:rsidRDefault="00EF0C00" w:rsidP="00900513">
            <w:pPr>
              <w:pStyle w:val="Listaszerbekezds"/>
              <w:numPr>
                <w:ilvl w:val="0"/>
                <w:numId w:val="26"/>
              </w:numPr>
              <w:ind w:left="714" w:hanging="357"/>
              <w:rPr>
                <w:ins w:id="29" w:author="Dell" w:date="2025-09-14T05:07:00Z"/>
                <w:sz w:val="24"/>
                <w:szCs w:val="24"/>
              </w:rPr>
            </w:pPr>
            <w:ins w:id="30" w:author="Dell" w:date="2025-09-14T05:07:00Z">
              <w:r w:rsidRPr="00715BC0">
                <w:rPr>
                  <w:sz w:val="24"/>
                  <w:szCs w:val="24"/>
                </w:rPr>
                <w:t>az Önkormányzat ennek megfelelően lehetőségei szerint teljesíti a fiatalok mindazon kívánságait, amelyek szolgálják a fejlődésüket, így</w:t>
              </w:r>
            </w:ins>
          </w:p>
          <w:p w:rsidR="00EF0C00" w:rsidRPr="00A909DB" w:rsidRDefault="00EF0C00" w:rsidP="00900513">
            <w:pPr>
              <w:pStyle w:val="Listaszerbekezds"/>
              <w:numPr>
                <w:ilvl w:val="0"/>
                <w:numId w:val="27"/>
              </w:numPr>
              <w:rPr>
                <w:ins w:id="31" w:author="Dell" w:date="2025-09-14T05:07:00Z"/>
                <w:sz w:val="24"/>
                <w:szCs w:val="24"/>
              </w:rPr>
            </w:pPr>
            <w:ins w:id="32" w:author="Dell" w:date="2025-09-14T05:07:00Z">
              <w:r w:rsidRPr="00A909DB">
                <w:rPr>
                  <w:sz w:val="24"/>
                  <w:szCs w:val="24"/>
                </w:rPr>
                <w:t xml:space="preserve">forrásokat biztosít ifjúsági rendezvényekhez, </w:t>
              </w:r>
            </w:ins>
          </w:p>
          <w:p w:rsidR="00EF0C00" w:rsidRPr="00A909DB" w:rsidRDefault="00EF0C00" w:rsidP="00900513">
            <w:pPr>
              <w:pStyle w:val="Listaszerbekezds"/>
              <w:numPr>
                <w:ilvl w:val="0"/>
                <w:numId w:val="27"/>
              </w:numPr>
              <w:rPr>
                <w:ins w:id="33" w:author="Dell" w:date="2025-09-14T05:07:00Z"/>
                <w:sz w:val="24"/>
                <w:szCs w:val="24"/>
              </w:rPr>
            </w:pPr>
            <w:ins w:id="34" w:author="Dell" w:date="2025-09-14T05:07:00Z">
              <w:r w:rsidRPr="00A909DB">
                <w:rPr>
                  <w:sz w:val="24"/>
                  <w:szCs w:val="24"/>
                </w:rPr>
                <w:t>támogatja a helyi ifjúsági parlament működését, ifjúságpolitikai kongresszusok rendezését,</w:t>
              </w:r>
            </w:ins>
          </w:p>
          <w:p w:rsidR="00EF0C00" w:rsidRPr="00A909DB" w:rsidRDefault="00EF0C00" w:rsidP="00900513">
            <w:pPr>
              <w:pStyle w:val="Listaszerbekezds"/>
              <w:numPr>
                <w:ilvl w:val="0"/>
                <w:numId w:val="27"/>
              </w:numPr>
              <w:rPr>
                <w:ins w:id="35" w:author="Dell" w:date="2025-09-14T05:07:00Z"/>
                <w:sz w:val="24"/>
                <w:szCs w:val="24"/>
              </w:rPr>
            </w:pPr>
            <w:ins w:id="36" w:author="Dell" w:date="2025-09-14T05:07:00Z">
              <w:r w:rsidRPr="00A909DB">
                <w:rPr>
                  <w:sz w:val="24"/>
                  <w:szCs w:val="24"/>
                </w:rPr>
                <w:t>költségvetésében ifjúságpolitikai célokra külön keretet pántlikáz meg,</w:t>
              </w:r>
            </w:ins>
          </w:p>
          <w:p w:rsidR="007379FF" w:rsidRPr="00EF0C00" w:rsidRDefault="00EF0C00" w:rsidP="00900513">
            <w:pPr>
              <w:pStyle w:val="Listaszerbekezds"/>
              <w:numPr>
                <w:ilvl w:val="0"/>
                <w:numId w:val="27"/>
              </w:numPr>
              <w:spacing w:before="120" w:after="120"/>
              <w:ind w:left="714" w:hanging="357"/>
              <w:rPr>
                <w:sz w:val="28"/>
                <w:szCs w:val="28"/>
              </w:rPr>
            </w:pPr>
            <w:ins w:id="37" w:author="Dell" w:date="2025-09-14T05:07:00Z">
              <w:r w:rsidRPr="00EF0C00">
                <w:rPr>
                  <w:sz w:val="24"/>
                  <w:szCs w:val="24"/>
                </w:rPr>
                <w:t>a Gubody u. 9. szám alatt a fiatalok számára – kérésüknek megfelelően – külön, kizárólag általuk használt közösségi teret biztosít.</w:t>
              </w:r>
            </w:ins>
          </w:p>
        </w:tc>
      </w:tr>
      <w:tr w:rsidR="007379FF" w:rsidRPr="00AC6D4F" w:rsidTr="00255BC0">
        <w:tc>
          <w:tcPr>
            <w:tcW w:w="5778" w:type="dxa"/>
            <w:shd w:val="clear" w:color="auto" w:fill="auto"/>
          </w:tcPr>
          <w:p w:rsidR="007379FF" w:rsidRPr="00A86464" w:rsidRDefault="007379FF" w:rsidP="00CC7BEF">
            <w:pPr>
              <w:spacing w:before="120"/>
              <w:ind w:left="142"/>
              <w:rPr>
                <w:sz w:val="24"/>
                <w:szCs w:val="24"/>
              </w:rPr>
            </w:pPr>
            <w:r w:rsidRPr="00A86464">
              <w:rPr>
                <w:sz w:val="24"/>
                <w:szCs w:val="24"/>
              </w:rPr>
              <w:t xml:space="preserve">1.5. A termálfürdő vonatkozásában a kitörési pont nem szűkülhet le a </w:t>
            </w:r>
            <w:proofErr w:type="spellStart"/>
            <w:r w:rsidRPr="00A86464">
              <w:rPr>
                <w:sz w:val="24"/>
                <w:szCs w:val="24"/>
              </w:rPr>
              <w:t>gyógyturizmusra</w:t>
            </w:r>
            <w:proofErr w:type="spellEnd"/>
            <w:r w:rsidRPr="00A86464">
              <w:rPr>
                <w:sz w:val="24"/>
                <w:szCs w:val="24"/>
              </w:rPr>
              <w:t xml:space="preserve">. A fürdőt környező ingatlanok fejlesztési irányait, az egyes területek </w:t>
            </w:r>
            <w:r w:rsidRPr="00A86464">
              <w:rPr>
                <w:sz w:val="24"/>
                <w:szCs w:val="24"/>
              </w:rPr>
              <w:lastRenderedPageBreak/>
              <w:t>későbbi funkcióit, vagy legalább az ezirányú tervezési igényt rögzíteni kell.</w:t>
            </w:r>
          </w:p>
        </w:tc>
        <w:tc>
          <w:tcPr>
            <w:tcW w:w="9781" w:type="dxa"/>
            <w:shd w:val="clear" w:color="auto" w:fill="auto"/>
          </w:tcPr>
          <w:p w:rsidR="00EF0C00" w:rsidRPr="00593A37" w:rsidRDefault="00EF0C00" w:rsidP="000B6FDC">
            <w:pPr>
              <w:spacing w:before="120"/>
              <w:ind w:left="567" w:hanging="567"/>
              <w:rPr>
                <w:rFonts w:cstheme="minorHAnsi"/>
                <w:b/>
                <w:sz w:val="24"/>
                <w:szCs w:val="24"/>
              </w:rPr>
            </w:pPr>
            <w:r>
              <w:rPr>
                <w:rFonts w:cstheme="minorHAnsi"/>
                <w:b/>
                <w:sz w:val="24"/>
                <w:szCs w:val="24"/>
              </w:rPr>
              <w:lastRenderedPageBreak/>
              <w:t>11</w:t>
            </w:r>
            <w:r w:rsidRPr="00593A37">
              <w:rPr>
                <w:rFonts w:cstheme="minorHAnsi"/>
                <w:b/>
                <w:sz w:val="24"/>
                <w:szCs w:val="24"/>
              </w:rPr>
              <w:t>.</w:t>
            </w:r>
            <w:r>
              <w:rPr>
                <w:rFonts w:cstheme="minorHAnsi"/>
                <w:b/>
                <w:sz w:val="24"/>
                <w:szCs w:val="24"/>
              </w:rPr>
              <w:t>1</w:t>
            </w:r>
            <w:r w:rsidRPr="00593A37">
              <w:rPr>
                <w:rFonts w:cstheme="minorHAnsi"/>
                <w:b/>
                <w:sz w:val="24"/>
                <w:szCs w:val="24"/>
              </w:rPr>
              <w:t xml:space="preserve">. </w:t>
            </w:r>
            <w:r>
              <w:rPr>
                <w:rFonts w:cstheme="minorHAnsi"/>
                <w:b/>
                <w:sz w:val="24"/>
                <w:szCs w:val="24"/>
              </w:rPr>
              <w:t xml:space="preserve">A </w:t>
            </w:r>
            <w:r w:rsidRPr="00593A37">
              <w:rPr>
                <w:rFonts w:cstheme="minorHAnsi"/>
                <w:b/>
                <w:sz w:val="24"/>
                <w:szCs w:val="24"/>
              </w:rPr>
              <w:t>fürdő és környéke</w:t>
            </w:r>
          </w:p>
          <w:p w:rsidR="00EF0C00" w:rsidRPr="00715BC0" w:rsidRDefault="00EF0C00" w:rsidP="00EF0C00">
            <w:pPr>
              <w:spacing w:after="120"/>
              <w:rPr>
                <w:rFonts w:cstheme="minorHAnsi"/>
                <w:sz w:val="24"/>
                <w:szCs w:val="24"/>
              </w:rPr>
            </w:pPr>
            <w:r>
              <w:rPr>
                <w:rFonts w:cstheme="minorHAnsi"/>
                <w:sz w:val="24"/>
                <w:szCs w:val="24"/>
              </w:rPr>
              <w:t>…</w:t>
            </w:r>
          </w:p>
          <w:p w:rsidR="00EF0C00" w:rsidRDefault="00EF0C00" w:rsidP="00EF0C00">
            <w:pPr>
              <w:spacing w:after="120"/>
              <w:rPr>
                <w:rFonts w:cstheme="minorHAnsi"/>
                <w:sz w:val="24"/>
                <w:szCs w:val="24"/>
              </w:rPr>
            </w:pPr>
            <w:ins w:id="38" w:author="Dell" w:date="2025-09-14T05:42:00Z">
              <w:r>
                <w:rPr>
                  <w:rFonts w:cstheme="minorHAnsi"/>
                  <w:sz w:val="24"/>
                  <w:szCs w:val="24"/>
                </w:rPr>
                <w:t xml:space="preserve">A fürdő mellett megjelenő további létesítmények (szabadidőközpont, kondipark, játszótér) és zöldterületek természetes módon tovább erősítik a környék vonzerejét, ösztönzik a beáramlást és </w:t>
              </w:r>
              <w:r>
                <w:rPr>
                  <w:rFonts w:cstheme="minorHAnsi"/>
                  <w:sz w:val="24"/>
                  <w:szCs w:val="24"/>
                </w:rPr>
                <w:lastRenderedPageBreak/>
                <w:t xml:space="preserve">sokasítják kiszolgálandó igényeket; ugyanakkor </w:t>
              </w:r>
              <w:r w:rsidRPr="00593A37">
                <w:rPr>
                  <w:rFonts w:cstheme="minorHAnsi"/>
                  <w:sz w:val="24"/>
                  <w:szCs w:val="24"/>
                </w:rPr>
                <w:t>jelent</w:t>
              </w:r>
              <w:r>
                <w:rPr>
                  <w:rFonts w:cstheme="minorHAnsi"/>
                  <w:sz w:val="24"/>
                  <w:szCs w:val="24"/>
                </w:rPr>
                <w:t>ős idegenforgalmi vonzerőt ad</w:t>
              </w:r>
              <w:r w:rsidRPr="00593A37">
                <w:rPr>
                  <w:rFonts w:cstheme="minorHAnsi"/>
                  <w:sz w:val="24"/>
                  <w:szCs w:val="24"/>
                </w:rPr>
                <w:t>nak a városnak</w:t>
              </w:r>
              <w:r>
                <w:rPr>
                  <w:rFonts w:cstheme="minorHAnsi"/>
                  <w:sz w:val="24"/>
                  <w:szCs w:val="24"/>
                </w:rPr>
                <w:t>.</w:t>
              </w:r>
            </w:ins>
          </w:p>
          <w:p w:rsidR="00EF0C00" w:rsidRDefault="00EF0C00" w:rsidP="00EF0C00">
            <w:pPr>
              <w:spacing w:after="120"/>
              <w:rPr>
                <w:ins w:id="39" w:author="Dell" w:date="2025-09-14T05:07:00Z"/>
                <w:rFonts w:cstheme="minorHAnsi"/>
                <w:sz w:val="24"/>
                <w:szCs w:val="24"/>
              </w:rPr>
            </w:pPr>
            <w:moveToRangeStart w:id="40" w:author="Dell" w:date="2025-09-14T05:07:00Z" w:name="move208718862"/>
            <w:ins w:id="41" w:author="Dell" w:date="2025-09-14T05:07:00Z">
              <w:r>
                <w:rPr>
                  <w:rFonts w:cstheme="minorHAnsi"/>
                  <w:sz w:val="24"/>
                  <w:szCs w:val="24"/>
                </w:rPr>
                <w:t xml:space="preserve">A fürdő mellett megjelenő további létesítmények (szabadidőközpont, kondipark, játszótér) és zöldterületek természetes módon tovább erősítik a környék vonzerejét, ösztönzik a beáramlást és sokasítják kiszolgálandó igényeket; ugyanakkor </w:t>
              </w:r>
              <w:r w:rsidRPr="00593A37">
                <w:rPr>
                  <w:rFonts w:cstheme="minorHAnsi"/>
                  <w:sz w:val="24"/>
                  <w:szCs w:val="24"/>
                </w:rPr>
                <w:t>jelent</w:t>
              </w:r>
              <w:r>
                <w:rPr>
                  <w:rFonts w:cstheme="minorHAnsi"/>
                  <w:sz w:val="24"/>
                  <w:szCs w:val="24"/>
                </w:rPr>
                <w:t>ős idegenforgalmi vonzerőt ad</w:t>
              </w:r>
              <w:r w:rsidRPr="00593A37">
                <w:rPr>
                  <w:rFonts w:cstheme="minorHAnsi"/>
                  <w:sz w:val="24"/>
                  <w:szCs w:val="24"/>
                </w:rPr>
                <w:t>nak a városnak</w:t>
              </w:r>
              <w:r>
                <w:rPr>
                  <w:rFonts w:cstheme="minorHAnsi"/>
                  <w:sz w:val="24"/>
                  <w:szCs w:val="24"/>
                </w:rPr>
                <w:t>.</w:t>
              </w:r>
              <w:moveToRangeEnd w:id="40"/>
            </w:ins>
          </w:p>
          <w:p w:rsidR="00EF0C00" w:rsidRPr="00A909DB" w:rsidRDefault="00EF0C00" w:rsidP="00EF0C00">
            <w:pPr>
              <w:spacing w:before="120" w:after="120"/>
              <w:rPr>
                <w:ins w:id="42" w:author="Dell" w:date="2025-09-14T05:07:00Z"/>
                <w:sz w:val="24"/>
                <w:szCs w:val="24"/>
              </w:rPr>
            </w:pPr>
            <w:ins w:id="43" w:author="Dell" w:date="2025-09-14T05:07:00Z">
              <w:r w:rsidRPr="00A909DB">
                <w:rPr>
                  <w:sz w:val="24"/>
                  <w:szCs w:val="24"/>
                </w:rPr>
                <w:t>A folyamatban lévő gyógyhellyé minősítés különböző mértékben, de egyaránt felértékeli a fürdő közelében fekvő ingatlanokat (</w:t>
              </w:r>
              <w:r>
                <w:rPr>
                  <w:sz w:val="24"/>
                  <w:szCs w:val="24"/>
                </w:rPr>
                <w:t>ideértve az Öregszőlő</w:t>
              </w:r>
              <w:r w:rsidRPr="00A909DB">
                <w:rPr>
                  <w:sz w:val="24"/>
                  <w:szCs w:val="24"/>
                </w:rPr>
                <w:t xml:space="preserve"> zártkertjeit is).</w:t>
              </w:r>
            </w:ins>
          </w:p>
          <w:p w:rsidR="00EF0C00" w:rsidRPr="00A909DB" w:rsidRDefault="00EF0C00" w:rsidP="00EF0C00">
            <w:pPr>
              <w:rPr>
                <w:ins w:id="44" w:author="Dell" w:date="2025-09-14T05:07:00Z"/>
                <w:sz w:val="24"/>
                <w:szCs w:val="24"/>
              </w:rPr>
            </w:pPr>
            <w:ins w:id="45" w:author="Dell" w:date="2025-09-14T05:07:00Z">
              <w:r w:rsidRPr="00A909DB">
                <w:rPr>
                  <w:sz w:val="24"/>
                  <w:szCs w:val="24"/>
                </w:rPr>
                <w:t>Az Önkormányzatnak meg kell határoznia, hogy távlatilag milyen tevékenységek folytatását, szolgáltatások nyújtását kívánja ösztönözni a fürdő környezetében (szállodaépítés, lakópark, idősotthon, üdülőövezet, sport, rekreáció, szabadidő-eltöltés, szórakozás, egyéb szociális szolgáltatások</w:t>
              </w:r>
              <w:r>
                <w:rPr>
                  <w:sz w:val="24"/>
                  <w:szCs w:val="24"/>
                </w:rPr>
                <w:t xml:space="preserve"> stb.</w:t>
              </w:r>
              <w:r w:rsidRPr="00A909DB">
                <w:rPr>
                  <w:sz w:val="24"/>
                  <w:szCs w:val="24"/>
                </w:rPr>
                <w:t>), s ennek megfelelően eldönteni, hogy</w:t>
              </w:r>
            </w:ins>
          </w:p>
          <w:p w:rsidR="00EF0C00" w:rsidRPr="00A909DB" w:rsidRDefault="00EF0C00" w:rsidP="00900513">
            <w:pPr>
              <w:pStyle w:val="Listaszerbekezds"/>
              <w:numPr>
                <w:ilvl w:val="0"/>
                <w:numId w:val="11"/>
              </w:numPr>
              <w:rPr>
                <w:ins w:id="46" w:author="Dell" w:date="2025-09-14T05:07:00Z"/>
                <w:sz w:val="24"/>
                <w:szCs w:val="24"/>
              </w:rPr>
            </w:pPr>
            <w:ins w:id="47" w:author="Dell" w:date="2025-09-14T05:07:00Z">
              <w:r w:rsidRPr="00A909DB">
                <w:rPr>
                  <w:sz w:val="24"/>
                  <w:szCs w:val="24"/>
                </w:rPr>
                <w:t>a területi infrastruktúra-fejlesztés során milyen preferenciákat érvényesít,</w:t>
              </w:r>
            </w:ins>
          </w:p>
          <w:p w:rsidR="00EF0C00" w:rsidRPr="00A909DB" w:rsidRDefault="00EF0C00" w:rsidP="00900513">
            <w:pPr>
              <w:pStyle w:val="Listaszerbekezds"/>
              <w:numPr>
                <w:ilvl w:val="0"/>
                <w:numId w:val="11"/>
              </w:numPr>
              <w:rPr>
                <w:ins w:id="48" w:author="Dell" w:date="2025-09-14T05:07:00Z"/>
                <w:sz w:val="24"/>
                <w:szCs w:val="24"/>
              </w:rPr>
            </w:pPr>
            <w:ins w:id="49" w:author="Dell" w:date="2025-09-14T05:07:00Z">
              <w:r w:rsidRPr="00A909DB">
                <w:rPr>
                  <w:sz w:val="24"/>
                  <w:szCs w:val="24"/>
                </w:rPr>
                <w:t xml:space="preserve">milyen kötött céllal és feltételekkel értékesíti vagy adja bérbe a területen </w:t>
              </w:r>
              <w:proofErr w:type="gramStart"/>
              <w:r w:rsidRPr="00A909DB">
                <w:rPr>
                  <w:sz w:val="24"/>
                  <w:szCs w:val="24"/>
                </w:rPr>
                <w:t>fekvő  ingatlanait</w:t>
              </w:r>
              <w:proofErr w:type="gramEnd"/>
              <w:r w:rsidRPr="00A909DB">
                <w:rPr>
                  <w:sz w:val="24"/>
                  <w:szCs w:val="24"/>
                </w:rPr>
                <w:t>, illetőleg</w:t>
              </w:r>
            </w:ins>
          </w:p>
          <w:p w:rsidR="00EF0C00" w:rsidRPr="00A909DB" w:rsidRDefault="00EF0C00" w:rsidP="00900513">
            <w:pPr>
              <w:pStyle w:val="Listaszerbekezds"/>
              <w:numPr>
                <w:ilvl w:val="0"/>
                <w:numId w:val="11"/>
              </w:numPr>
              <w:rPr>
                <w:ins w:id="50" w:author="Dell" w:date="2025-09-14T05:07:00Z"/>
                <w:sz w:val="24"/>
                <w:szCs w:val="24"/>
              </w:rPr>
            </w:pPr>
            <w:ins w:id="51" w:author="Dell" w:date="2025-09-14T05:07:00Z">
              <w:r w:rsidRPr="00A909DB">
                <w:rPr>
                  <w:sz w:val="24"/>
                  <w:szCs w:val="24"/>
                </w:rPr>
                <w:t>az ezekből befolyó pénzt miként használja fel a terület továbbfejlesztésére.</w:t>
              </w:r>
            </w:ins>
          </w:p>
          <w:p w:rsidR="00EF0C00" w:rsidRPr="00A909DB" w:rsidRDefault="00EF0C00" w:rsidP="00EF0C00">
            <w:pPr>
              <w:spacing w:before="120"/>
              <w:rPr>
                <w:ins w:id="52" w:author="Dell" w:date="2025-09-14T05:07:00Z"/>
                <w:sz w:val="24"/>
                <w:szCs w:val="24"/>
              </w:rPr>
            </w:pPr>
            <w:ins w:id="53" w:author="Dell" w:date="2025-09-14T05:07:00Z">
              <w:r w:rsidRPr="00A909DB">
                <w:rPr>
                  <w:sz w:val="24"/>
                  <w:szCs w:val="24"/>
                </w:rPr>
                <w:t>A fürdő körüli terület fejlődését, funkcióinak alakulását</w:t>
              </w:r>
            </w:ins>
          </w:p>
          <w:p w:rsidR="00EF0C00" w:rsidRPr="00A909DB" w:rsidRDefault="00EF0C00" w:rsidP="00900513">
            <w:pPr>
              <w:pStyle w:val="Listaszerbekezds"/>
              <w:numPr>
                <w:ilvl w:val="0"/>
                <w:numId w:val="10"/>
              </w:numPr>
              <w:rPr>
                <w:ins w:id="54" w:author="Dell" w:date="2025-09-14T05:07:00Z"/>
                <w:sz w:val="24"/>
                <w:szCs w:val="24"/>
              </w:rPr>
            </w:pPr>
            <w:ins w:id="55" w:author="Dell" w:date="2025-09-14T05:07:00Z">
              <w:r w:rsidRPr="00A909DB">
                <w:rPr>
                  <w:sz w:val="24"/>
                  <w:szCs w:val="24"/>
                </w:rPr>
                <w:t>az Önkormányzat távlati fejlesztési koncepciója és annak gyakorlati megvalósítása (ideértve a kommunikációját is),</w:t>
              </w:r>
            </w:ins>
          </w:p>
          <w:p w:rsidR="00EF0C00" w:rsidRPr="00A909DB" w:rsidRDefault="00EF0C00" w:rsidP="00900513">
            <w:pPr>
              <w:pStyle w:val="Listaszerbekezds"/>
              <w:numPr>
                <w:ilvl w:val="0"/>
                <w:numId w:val="10"/>
              </w:numPr>
              <w:rPr>
                <w:ins w:id="56" w:author="Dell" w:date="2025-09-14T05:07:00Z"/>
                <w:sz w:val="24"/>
                <w:szCs w:val="24"/>
              </w:rPr>
            </w:pPr>
            <w:ins w:id="57" w:author="Dell" w:date="2025-09-14T05:07:00Z">
              <w:r w:rsidRPr="00A909DB">
                <w:rPr>
                  <w:sz w:val="24"/>
                  <w:szCs w:val="24"/>
                </w:rPr>
                <w:t>a lakossági igények,</w:t>
              </w:r>
            </w:ins>
          </w:p>
          <w:p w:rsidR="00EF0C00" w:rsidRPr="00A909DB" w:rsidRDefault="00EF0C00" w:rsidP="00900513">
            <w:pPr>
              <w:pStyle w:val="Listaszerbekezds"/>
              <w:numPr>
                <w:ilvl w:val="0"/>
                <w:numId w:val="10"/>
              </w:numPr>
              <w:rPr>
                <w:ins w:id="58" w:author="Dell" w:date="2025-09-14T05:07:00Z"/>
                <w:sz w:val="24"/>
                <w:szCs w:val="24"/>
              </w:rPr>
            </w:pPr>
            <w:ins w:id="59" w:author="Dell" w:date="2025-09-14T05:07:00Z">
              <w:r w:rsidRPr="00A909DB">
                <w:rPr>
                  <w:sz w:val="24"/>
                  <w:szCs w:val="24"/>
                </w:rPr>
                <w:t>a befektetők részérők érkező megkeresések és</w:t>
              </w:r>
            </w:ins>
          </w:p>
          <w:p w:rsidR="00EF0C00" w:rsidRPr="00A909DB" w:rsidRDefault="00EF0C00" w:rsidP="00900513">
            <w:pPr>
              <w:pStyle w:val="Listaszerbekezds"/>
              <w:numPr>
                <w:ilvl w:val="0"/>
                <w:numId w:val="10"/>
              </w:numPr>
              <w:rPr>
                <w:ins w:id="60" w:author="Dell" w:date="2025-09-14T05:07:00Z"/>
                <w:sz w:val="24"/>
                <w:szCs w:val="24"/>
              </w:rPr>
            </w:pPr>
            <w:ins w:id="61" w:author="Dell" w:date="2025-09-14T05:07:00Z">
              <w:r w:rsidRPr="00A909DB">
                <w:rPr>
                  <w:sz w:val="24"/>
                  <w:szCs w:val="24"/>
                </w:rPr>
                <w:t>a terület fejlesztésébe bevonható források</w:t>
              </w:r>
            </w:ins>
          </w:p>
          <w:p w:rsidR="00EF0C00" w:rsidRPr="00A909DB" w:rsidRDefault="00EF0C00" w:rsidP="00EF0C00">
            <w:pPr>
              <w:rPr>
                <w:ins w:id="62" w:author="Dell" w:date="2025-09-14T05:07:00Z"/>
                <w:sz w:val="24"/>
                <w:szCs w:val="24"/>
              </w:rPr>
            </w:pPr>
            <w:ins w:id="63" w:author="Dell" w:date="2025-09-14T05:07:00Z">
              <w:r w:rsidRPr="00A909DB">
                <w:rPr>
                  <w:sz w:val="24"/>
                  <w:szCs w:val="24"/>
                </w:rPr>
                <w:t>együttesen, egymással állandó kölcsönhatásban határozzák meg.</w:t>
              </w:r>
            </w:ins>
          </w:p>
          <w:p w:rsidR="00EF0C00" w:rsidRPr="00A909DB" w:rsidRDefault="00EF0C00" w:rsidP="00EF0C00">
            <w:pPr>
              <w:spacing w:before="120"/>
              <w:rPr>
                <w:ins w:id="64" w:author="Dell" w:date="2025-09-14T05:07:00Z"/>
                <w:sz w:val="24"/>
                <w:szCs w:val="24"/>
              </w:rPr>
            </w:pPr>
            <w:ins w:id="65" w:author="Dell" w:date="2025-09-14T05:07:00Z">
              <w:r w:rsidRPr="00A909DB">
                <w:rPr>
                  <w:sz w:val="24"/>
                  <w:szCs w:val="24"/>
                </w:rPr>
                <w:t>A terület fejlesztésébe bevonható források lehetnek mindenekelőtt</w:t>
              </w:r>
            </w:ins>
          </w:p>
          <w:p w:rsidR="00EF0C00" w:rsidRPr="00A909DB" w:rsidRDefault="00EF0C00" w:rsidP="00900513">
            <w:pPr>
              <w:pStyle w:val="Listaszerbekezds"/>
              <w:numPr>
                <w:ilvl w:val="0"/>
                <w:numId w:val="12"/>
              </w:numPr>
              <w:rPr>
                <w:ins w:id="66" w:author="Dell" w:date="2025-09-14T05:07:00Z"/>
                <w:sz w:val="24"/>
                <w:szCs w:val="24"/>
              </w:rPr>
            </w:pPr>
            <w:ins w:id="67" w:author="Dell" w:date="2025-09-14T05:07:00Z">
              <w:r w:rsidRPr="00A909DB">
                <w:rPr>
                  <w:sz w:val="24"/>
                  <w:szCs w:val="24"/>
                </w:rPr>
                <w:t>vállalkozói befektetések</w:t>
              </w:r>
            </w:ins>
          </w:p>
          <w:p w:rsidR="00EF0C00" w:rsidRPr="00A909DB" w:rsidRDefault="00EF0C00" w:rsidP="00900513">
            <w:pPr>
              <w:pStyle w:val="Listaszerbekezds"/>
              <w:numPr>
                <w:ilvl w:val="0"/>
                <w:numId w:val="12"/>
              </w:numPr>
              <w:rPr>
                <w:ins w:id="68" w:author="Dell" w:date="2025-09-14T05:07:00Z"/>
                <w:sz w:val="24"/>
                <w:szCs w:val="24"/>
              </w:rPr>
            </w:pPr>
            <w:ins w:id="69" w:author="Dell" w:date="2025-09-14T05:07:00Z">
              <w:r w:rsidRPr="00A909DB">
                <w:rPr>
                  <w:sz w:val="24"/>
                  <w:szCs w:val="24"/>
                </w:rPr>
                <w:t>pályázati támogatások</w:t>
              </w:r>
            </w:ins>
          </w:p>
          <w:p w:rsidR="00EF0C00" w:rsidRPr="00A909DB" w:rsidRDefault="00EF0C00" w:rsidP="00900513">
            <w:pPr>
              <w:pStyle w:val="Listaszerbekezds"/>
              <w:numPr>
                <w:ilvl w:val="0"/>
                <w:numId w:val="12"/>
              </w:numPr>
              <w:rPr>
                <w:ins w:id="70" w:author="Dell" w:date="2025-09-14T05:07:00Z"/>
                <w:sz w:val="24"/>
                <w:szCs w:val="24"/>
              </w:rPr>
            </w:pPr>
            <w:ins w:id="71" w:author="Dell" w:date="2025-09-14T05:07:00Z">
              <w:r w:rsidRPr="00A909DB">
                <w:rPr>
                  <w:sz w:val="24"/>
                  <w:szCs w:val="24"/>
                </w:rPr>
                <w:t>visszaforgatott önkormányzati bevételek (</w:t>
              </w:r>
              <w:proofErr w:type="spellStart"/>
              <w:r w:rsidRPr="00A909DB">
                <w:rPr>
                  <w:sz w:val="24"/>
                  <w:szCs w:val="24"/>
                </w:rPr>
                <w:t>értekésített</w:t>
              </w:r>
              <w:proofErr w:type="spellEnd"/>
              <w:r w:rsidRPr="00A909DB">
                <w:rPr>
                  <w:sz w:val="24"/>
                  <w:szCs w:val="24"/>
                </w:rPr>
                <w:t xml:space="preserve"> ingatlanok vételára, bérbeadott ingatlanok bérleti díja, csatlakozási díjak</w:t>
              </w:r>
            </w:ins>
          </w:p>
          <w:p w:rsidR="007379FF" w:rsidRPr="00EF0C00" w:rsidRDefault="00EF0C00" w:rsidP="00900513">
            <w:pPr>
              <w:pStyle w:val="Listaszerbekezds"/>
              <w:numPr>
                <w:ilvl w:val="0"/>
                <w:numId w:val="12"/>
              </w:numPr>
              <w:spacing w:after="120"/>
              <w:rPr>
                <w:rFonts w:cstheme="minorHAnsi"/>
                <w:sz w:val="24"/>
                <w:szCs w:val="24"/>
              </w:rPr>
            </w:pPr>
            <w:ins w:id="72" w:author="Dell" w:date="2025-09-14T05:07:00Z">
              <w:r w:rsidRPr="00715BC0">
                <w:rPr>
                  <w:sz w:val="24"/>
                  <w:szCs w:val="24"/>
                </w:rPr>
                <w:t xml:space="preserve">közvetlen és közvetett lakossági tehervállalás (saját fejlesztések, csatlakozási díjak </w:t>
              </w:r>
              <w:r w:rsidRPr="00650702">
                <w:rPr>
                  <w:sz w:val="24"/>
                  <w:szCs w:val="24"/>
                </w:rPr>
                <w:t>stb.)</w:t>
              </w:r>
            </w:ins>
          </w:p>
        </w:tc>
      </w:tr>
      <w:tr w:rsidR="000B6FDC" w:rsidRPr="00AC6D4F" w:rsidTr="000B6FDC">
        <w:tc>
          <w:tcPr>
            <w:tcW w:w="5778" w:type="dxa"/>
            <w:vMerge w:val="restart"/>
            <w:shd w:val="clear" w:color="auto" w:fill="auto"/>
          </w:tcPr>
          <w:p w:rsidR="000B6FDC" w:rsidRPr="00A86464" w:rsidRDefault="000B6FDC" w:rsidP="00CC7BEF">
            <w:pPr>
              <w:spacing w:before="120"/>
              <w:ind w:left="142"/>
              <w:rPr>
                <w:sz w:val="24"/>
                <w:szCs w:val="24"/>
              </w:rPr>
            </w:pPr>
            <w:r w:rsidRPr="00A86464">
              <w:rPr>
                <w:sz w:val="24"/>
                <w:szCs w:val="24"/>
              </w:rPr>
              <w:lastRenderedPageBreak/>
              <w:t xml:space="preserve">1.6. Elírásokat pontatlan helymeghatározásokat pontosítani kell: </w:t>
            </w:r>
            <w:proofErr w:type="spellStart"/>
            <w:r w:rsidRPr="00A86464">
              <w:rPr>
                <w:sz w:val="24"/>
                <w:szCs w:val="24"/>
              </w:rPr>
              <w:t>pl</w:t>
            </w:r>
            <w:proofErr w:type="spellEnd"/>
            <w:r w:rsidRPr="00A86464">
              <w:rPr>
                <w:sz w:val="24"/>
                <w:szCs w:val="24"/>
              </w:rPr>
              <w:t>: Csíkos szél, Kossuth Ferenc utca „másik oldala”.</w:t>
            </w:r>
          </w:p>
        </w:tc>
        <w:tc>
          <w:tcPr>
            <w:tcW w:w="9781" w:type="dxa"/>
            <w:shd w:val="clear" w:color="auto" w:fill="auto"/>
          </w:tcPr>
          <w:p w:rsidR="000B6FDC" w:rsidRPr="0088037E" w:rsidRDefault="000B6FDC" w:rsidP="000B6FDC">
            <w:pPr>
              <w:spacing w:before="120" w:after="120"/>
              <w:jc w:val="both"/>
              <w:rPr>
                <w:rFonts w:cstheme="minorHAnsi"/>
                <w:sz w:val="24"/>
                <w:szCs w:val="24"/>
              </w:rPr>
            </w:pPr>
            <w:r w:rsidRPr="000E2D7A">
              <w:rPr>
                <w:sz w:val="24"/>
                <w:szCs w:val="24"/>
              </w:rPr>
              <w:t>–</w:t>
            </w:r>
            <w:r>
              <w:rPr>
                <w:sz w:val="24"/>
                <w:szCs w:val="24"/>
              </w:rPr>
              <w:t xml:space="preserve"> </w:t>
            </w:r>
            <w:r w:rsidR="00014A79">
              <w:rPr>
                <w:rFonts w:eastAsia="Times New Roman" w:cs="Times New Roman"/>
                <w:i/>
                <w:lang w:eastAsia="hu-HU"/>
              </w:rPr>
              <w:t>[</w:t>
            </w:r>
            <w:r w:rsidRPr="000B6FDC">
              <w:rPr>
                <w:rFonts w:eastAsia="Times New Roman" w:cs="Times New Roman"/>
                <w:i/>
                <w:lang w:eastAsia="hu-HU"/>
              </w:rPr>
              <w:t xml:space="preserve">a hivatkozott közterület neve </w:t>
            </w:r>
            <w:r w:rsidRPr="000B6FDC">
              <w:rPr>
                <w:rFonts w:eastAsia="Times New Roman" w:cs="Times New Roman"/>
                <w:iCs/>
                <w:lang w:eastAsia="hu-HU"/>
              </w:rPr>
              <w:t>Csikós szél</w:t>
            </w:r>
            <w:r w:rsidRPr="000B6FDC">
              <w:rPr>
                <w:rFonts w:eastAsia="Times New Roman" w:cs="Times New Roman"/>
                <w:i/>
                <w:iCs/>
                <w:lang w:eastAsia="hu-HU"/>
              </w:rPr>
              <w:t>, azért így</w:t>
            </w:r>
            <w:r w:rsidRPr="000B6FDC">
              <w:rPr>
                <w:rFonts w:eastAsia="Times New Roman" w:cs="Times New Roman"/>
                <w:i/>
                <w:lang w:eastAsia="hu-HU"/>
              </w:rPr>
              <w:t xml:space="preserve"> szerepel a programban; a </w:t>
            </w:r>
            <w:r w:rsidRPr="000B6FDC">
              <w:rPr>
                <w:rFonts w:eastAsia="Times New Roman" w:cs="Times New Roman"/>
                <w:iCs/>
                <w:lang w:eastAsia="hu-HU"/>
              </w:rPr>
              <w:t>Csíkos szél</w:t>
            </w:r>
            <w:r w:rsidRPr="000B6FDC">
              <w:rPr>
                <w:rFonts w:eastAsia="Times New Roman" w:cs="Times New Roman"/>
                <w:i/>
                <w:lang w:eastAsia="hu-HU"/>
              </w:rPr>
              <w:t xml:space="preserve"> egészen más</w:t>
            </w:r>
            <w:r w:rsidR="00014A79">
              <w:rPr>
                <w:rFonts w:eastAsia="Times New Roman" w:cs="Times New Roman"/>
                <w:i/>
                <w:lang w:eastAsia="hu-HU"/>
              </w:rPr>
              <w:t>]</w:t>
            </w:r>
          </w:p>
        </w:tc>
      </w:tr>
      <w:tr w:rsidR="000B6FDC" w:rsidRPr="00AC6D4F" w:rsidTr="0066220D">
        <w:trPr>
          <w:trHeight w:val="801"/>
        </w:trPr>
        <w:tc>
          <w:tcPr>
            <w:tcW w:w="5778" w:type="dxa"/>
            <w:vMerge/>
            <w:shd w:val="clear" w:color="auto" w:fill="auto"/>
          </w:tcPr>
          <w:p w:rsidR="000B6FDC" w:rsidRPr="00A86464" w:rsidRDefault="000B6FDC" w:rsidP="00CC7BEF">
            <w:pPr>
              <w:spacing w:before="120"/>
              <w:ind w:left="142"/>
              <w:rPr>
                <w:sz w:val="24"/>
                <w:szCs w:val="24"/>
              </w:rPr>
            </w:pPr>
          </w:p>
        </w:tc>
        <w:tc>
          <w:tcPr>
            <w:tcW w:w="9781" w:type="dxa"/>
            <w:shd w:val="clear" w:color="auto" w:fill="auto"/>
          </w:tcPr>
          <w:p w:rsidR="000B6FDC" w:rsidRDefault="000B6FDC" w:rsidP="000B6FDC">
            <w:pPr>
              <w:spacing w:before="120"/>
              <w:jc w:val="both"/>
              <w:rPr>
                <w:rFonts w:cstheme="minorHAnsi"/>
                <w:b/>
                <w:sz w:val="24"/>
                <w:szCs w:val="24"/>
              </w:rPr>
            </w:pPr>
            <w:r>
              <w:rPr>
                <w:rFonts w:cstheme="minorHAnsi"/>
                <w:b/>
                <w:sz w:val="24"/>
                <w:szCs w:val="24"/>
              </w:rPr>
              <w:t>6.</w:t>
            </w:r>
            <w:del w:id="73" w:author="Dell" w:date="2025-09-17T09:15:00Z">
              <w:r w:rsidDel="001608CA">
                <w:rPr>
                  <w:rFonts w:cstheme="minorHAnsi"/>
                  <w:b/>
                  <w:sz w:val="24"/>
                  <w:szCs w:val="24"/>
                </w:rPr>
                <w:delText>7</w:delText>
              </w:r>
            </w:del>
            <w:ins w:id="74" w:author="Dell" w:date="2025-09-17T09:15:00Z">
              <w:r>
                <w:rPr>
                  <w:rFonts w:cstheme="minorHAnsi"/>
                  <w:b/>
                  <w:sz w:val="24"/>
                  <w:szCs w:val="24"/>
                </w:rPr>
                <w:t>8</w:t>
              </w:r>
            </w:ins>
            <w:r w:rsidRPr="00BE6F19">
              <w:rPr>
                <w:rFonts w:cstheme="minorHAnsi"/>
                <w:b/>
                <w:sz w:val="24"/>
                <w:szCs w:val="24"/>
              </w:rPr>
              <w:t>. Járdaépítés, -felújítás</w:t>
            </w:r>
          </w:p>
          <w:p w:rsidR="000B6FDC" w:rsidRDefault="000B6FDC" w:rsidP="00900513">
            <w:pPr>
              <w:pStyle w:val="Listaszerbekezds"/>
              <w:numPr>
                <w:ilvl w:val="0"/>
                <w:numId w:val="17"/>
              </w:numPr>
              <w:spacing w:after="120"/>
              <w:ind w:left="714" w:hanging="357"/>
              <w:jc w:val="both"/>
              <w:rPr>
                <w:rFonts w:cstheme="minorHAnsi"/>
                <w:sz w:val="24"/>
                <w:szCs w:val="24"/>
              </w:rPr>
            </w:pPr>
            <w:r>
              <w:rPr>
                <w:rFonts w:cstheme="minorHAnsi"/>
                <w:sz w:val="24"/>
                <w:szCs w:val="24"/>
              </w:rPr>
              <w:t>…</w:t>
            </w:r>
          </w:p>
          <w:p w:rsidR="000B6FDC" w:rsidRPr="000B6FDC" w:rsidRDefault="000B6FDC" w:rsidP="00900513">
            <w:pPr>
              <w:pStyle w:val="Listaszerbekezds"/>
              <w:numPr>
                <w:ilvl w:val="0"/>
                <w:numId w:val="17"/>
              </w:numPr>
              <w:spacing w:before="120" w:after="120"/>
              <w:jc w:val="both"/>
              <w:rPr>
                <w:rFonts w:cstheme="minorHAnsi"/>
                <w:sz w:val="24"/>
                <w:szCs w:val="24"/>
              </w:rPr>
            </w:pPr>
            <w:r w:rsidRPr="00687519">
              <w:rPr>
                <w:rFonts w:cstheme="minorHAnsi"/>
                <w:sz w:val="24"/>
                <w:szCs w:val="24"/>
              </w:rPr>
              <w:t xml:space="preserve">Kossuth Ferenc utca </w:t>
            </w:r>
            <w:ins w:id="75" w:author="Dell" w:date="2025-09-14T05:07:00Z">
              <w:r>
                <w:rPr>
                  <w:rFonts w:cstheme="minorHAnsi"/>
                  <w:sz w:val="24"/>
                  <w:szCs w:val="24"/>
                </w:rPr>
                <w:t>Városháza felőli</w:t>
              </w:r>
            </w:ins>
            <w:del w:id="76" w:author="Dell" w:date="2025-09-14T05:07:00Z">
              <w:r w:rsidRPr="00687519">
                <w:rPr>
                  <w:rFonts w:cstheme="minorHAnsi"/>
                  <w:sz w:val="24"/>
                  <w:szCs w:val="24"/>
                </w:rPr>
                <w:delText>másik</w:delText>
              </w:r>
            </w:del>
            <w:r w:rsidRPr="00687519">
              <w:rPr>
                <w:rFonts w:cstheme="minorHAnsi"/>
                <w:sz w:val="24"/>
                <w:szCs w:val="24"/>
              </w:rPr>
              <w:t xml:space="preserve"> oldalának felújítása;</w:t>
            </w:r>
          </w:p>
        </w:tc>
      </w:tr>
      <w:tr w:rsidR="007379FF" w:rsidRPr="00AC6D4F" w:rsidTr="00EF0C00">
        <w:tc>
          <w:tcPr>
            <w:tcW w:w="5778" w:type="dxa"/>
            <w:shd w:val="clear" w:color="auto" w:fill="auto"/>
          </w:tcPr>
          <w:p w:rsidR="007379FF" w:rsidRPr="00A86464" w:rsidRDefault="007379FF" w:rsidP="00CC7BEF">
            <w:pPr>
              <w:spacing w:before="120"/>
              <w:ind w:left="142"/>
              <w:rPr>
                <w:sz w:val="24"/>
                <w:szCs w:val="24"/>
              </w:rPr>
            </w:pPr>
            <w:r w:rsidRPr="00A86464">
              <w:rPr>
                <w:sz w:val="24"/>
                <w:szCs w:val="24"/>
              </w:rPr>
              <w:t>1.7. Indokolatlan kiemeléseket pontosítani, kell vagy a kiemelt intézmény/szervezet (</w:t>
            </w:r>
            <w:proofErr w:type="spellStart"/>
            <w:r w:rsidRPr="00A86464">
              <w:rPr>
                <w:sz w:val="24"/>
                <w:szCs w:val="24"/>
              </w:rPr>
              <w:t>Pl</w:t>
            </w:r>
            <w:proofErr w:type="spellEnd"/>
            <w:r w:rsidRPr="00A86464">
              <w:rPr>
                <w:sz w:val="24"/>
                <w:szCs w:val="24"/>
              </w:rPr>
              <w:t xml:space="preserve">: Ceglédi </w:t>
            </w:r>
            <w:proofErr w:type="spellStart"/>
            <w:r w:rsidRPr="00A86464">
              <w:rPr>
                <w:sz w:val="24"/>
                <w:szCs w:val="24"/>
              </w:rPr>
              <w:t>SzC</w:t>
            </w:r>
            <w:proofErr w:type="spellEnd"/>
            <w:r w:rsidRPr="00A86464">
              <w:rPr>
                <w:sz w:val="24"/>
                <w:szCs w:val="24"/>
              </w:rPr>
              <w:t xml:space="preserve"> Bem József Műszaki Technikum és Szakképző Iskola) anyaintézményét, illetve a többi hasonló intézmény vagyonkezelőjét, azok szerepét meg kell jelölni.</w:t>
            </w:r>
          </w:p>
        </w:tc>
        <w:tc>
          <w:tcPr>
            <w:tcW w:w="9781" w:type="dxa"/>
            <w:shd w:val="clear" w:color="auto" w:fill="auto"/>
          </w:tcPr>
          <w:p w:rsidR="007379FF" w:rsidRPr="00AC6D4F" w:rsidRDefault="00A86464" w:rsidP="00A86464">
            <w:pPr>
              <w:spacing w:before="120" w:after="120"/>
              <w:rPr>
                <w:sz w:val="28"/>
                <w:szCs w:val="28"/>
              </w:rPr>
            </w:pPr>
            <w:r>
              <w:rPr>
                <w:b/>
                <w:sz w:val="24"/>
                <w:szCs w:val="24"/>
              </w:rPr>
              <w:t>3.</w:t>
            </w:r>
            <w:r w:rsidRPr="00220072">
              <w:rPr>
                <w:b/>
                <w:sz w:val="24"/>
                <w:szCs w:val="24"/>
              </w:rPr>
              <w:t>1.</w:t>
            </w:r>
            <w:r w:rsidRPr="00220072">
              <w:rPr>
                <w:sz w:val="24"/>
                <w:szCs w:val="24"/>
              </w:rPr>
              <w:t xml:space="preserve"> </w:t>
            </w:r>
            <w:r>
              <w:rPr>
                <w:sz w:val="24"/>
                <w:szCs w:val="24"/>
              </w:rPr>
              <w:t>…</w:t>
            </w:r>
            <w:r w:rsidRPr="00220072">
              <w:rPr>
                <w:sz w:val="24"/>
                <w:szCs w:val="24"/>
              </w:rPr>
              <w:t xml:space="preserve"> De </w:t>
            </w:r>
            <w:r w:rsidRPr="00DB6F6B">
              <w:rPr>
                <w:sz w:val="24"/>
                <w:szCs w:val="24"/>
              </w:rPr>
              <w:t xml:space="preserve">ugyanígy csomópont Cegléd a humán szolgáltatások területén (Ceglédi Toldy Ferenc Kórház és Rendelőintézet, Ceglédi </w:t>
            </w:r>
            <w:ins w:id="77" w:author="Dell" w:date="2025-09-14T05:07:00Z">
              <w:r w:rsidRPr="00DB6F6B">
                <w:rPr>
                  <w:sz w:val="24"/>
                  <w:szCs w:val="24"/>
                </w:rPr>
                <w:t>Kossuth Lajos Gimnázium, Dózsa György Kollégium, Ceglédi SZC Közgazdasági és Informatikai Szakközépiskola, Ceglédi SZC Unghváry László Kereskedelmi és Vendéglátóipari Szakközépiskola és Szakiskola, Ceglédi SZC Bem József Műszaki Technikum és Szakképző Iskola, Török János Mezőgazdasági és Egészségügyi Szakközépiskola, Patkós Irma Alapítványi Művészeti Szakközépiskola és AMI, Gubody Ferenc Szakképző Iskola).</w:t>
              </w:r>
            </w:ins>
            <w:del w:id="78" w:author="Dell" w:date="2025-09-14T05:07:00Z">
              <w:r w:rsidRPr="00DB6F6B">
                <w:rPr>
                  <w:sz w:val="24"/>
                  <w:szCs w:val="24"/>
                </w:rPr>
                <w:delText>SZC Bem József Műszaki Technikum és Szakképző Iskola).</w:delText>
              </w:r>
            </w:del>
          </w:p>
        </w:tc>
      </w:tr>
      <w:tr w:rsidR="007379FF" w:rsidRPr="00AC6D4F" w:rsidTr="00A86464">
        <w:tc>
          <w:tcPr>
            <w:tcW w:w="5778" w:type="dxa"/>
            <w:shd w:val="clear" w:color="auto" w:fill="auto"/>
          </w:tcPr>
          <w:p w:rsidR="007379FF" w:rsidRPr="00A86464" w:rsidRDefault="007379FF" w:rsidP="00CC7BEF">
            <w:pPr>
              <w:spacing w:before="120"/>
              <w:ind w:left="142"/>
              <w:rPr>
                <w:sz w:val="24"/>
                <w:szCs w:val="24"/>
              </w:rPr>
            </w:pPr>
            <w:r w:rsidRPr="00A86464">
              <w:rPr>
                <w:sz w:val="24"/>
                <w:szCs w:val="24"/>
              </w:rPr>
              <w:t>1.8. A rendőrség mellett a Katasztrófavédelemmel való együttműködés is jelenjen meg a például polgári védelem, a tűzmegelőzés, belvíz elleni védekezés vonatkozásában.</w:t>
            </w:r>
          </w:p>
        </w:tc>
        <w:tc>
          <w:tcPr>
            <w:tcW w:w="9781" w:type="dxa"/>
            <w:shd w:val="clear" w:color="auto" w:fill="auto"/>
          </w:tcPr>
          <w:p w:rsidR="00A86464" w:rsidRPr="00920A28" w:rsidRDefault="00A86464" w:rsidP="00A86464">
            <w:pPr>
              <w:spacing w:before="120" w:after="120"/>
              <w:rPr>
                <w:ins w:id="79" w:author="Dell" w:date="2025-09-14T05:07:00Z"/>
                <w:b/>
                <w:sz w:val="24"/>
                <w:szCs w:val="24"/>
              </w:rPr>
            </w:pPr>
            <w:ins w:id="80" w:author="Dell" w:date="2025-09-14T05:07:00Z">
              <w:r w:rsidRPr="00920A28">
                <w:rPr>
                  <w:b/>
                  <w:sz w:val="24"/>
                  <w:szCs w:val="24"/>
                </w:rPr>
                <w:t>6.17. Együttműködés a katasztrófavédelemmel, mindenekelőtt a következő területeken:</w:t>
              </w:r>
            </w:ins>
          </w:p>
          <w:p w:rsidR="00A86464" w:rsidRPr="00CC1B1F" w:rsidRDefault="00A86464" w:rsidP="00900513">
            <w:pPr>
              <w:pStyle w:val="Listaszerbekezds"/>
              <w:numPr>
                <w:ilvl w:val="0"/>
                <w:numId w:val="20"/>
              </w:numPr>
              <w:spacing w:after="200"/>
              <w:rPr>
                <w:ins w:id="81" w:author="Dell" w:date="2025-09-14T05:07:00Z"/>
                <w:sz w:val="24"/>
                <w:szCs w:val="24"/>
              </w:rPr>
            </w:pPr>
            <w:ins w:id="82" w:author="Dell" w:date="2025-09-14T05:07:00Z">
              <w:r w:rsidRPr="00CC1B1F">
                <w:rPr>
                  <w:sz w:val="24"/>
                  <w:szCs w:val="24"/>
                </w:rPr>
                <w:t>polgári védelem,</w:t>
              </w:r>
            </w:ins>
          </w:p>
          <w:p w:rsidR="00A86464" w:rsidRDefault="00A86464" w:rsidP="00900513">
            <w:pPr>
              <w:pStyle w:val="Listaszerbekezds"/>
              <w:numPr>
                <w:ilvl w:val="0"/>
                <w:numId w:val="20"/>
              </w:numPr>
              <w:spacing w:after="200"/>
              <w:rPr>
                <w:ins w:id="83" w:author="Dell" w:date="2025-09-14T05:07:00Z"/>
                <w:sz w:val="24"/>
                <w:szCs w:val="24"/>
              </w:rPr>
            </w:pPr>
            <w:ins w:id="84" w:author="Dell" w:date="2025-09-14T05:07:00Z">
              <w:r w:rsidRPr="00CC1B1F">
                <w:rPr>
                  <w:sz w:val="24"/>
                  <w:szCs w:val="24"/>
                </w:rPr>
                <w:t>tűzmegelőzés,</w:t>
              </w:r>
            </w:ins>
          </w:p>
          <w:p w:rsidR="007379FF" w:rsidRPr="00A86464" w:rsidRDefault="00A86464" w:rsidP="00900513">
            <w:pPr>
              <w:pStyle w:val="Listaszerbekezds"/>
              <w:numPr>
                <w:ilvl w:val="0"/>
                <w:numId w:val="20"/>
              </w:numPr>
              <w:spacing w:after="200"/>
              <w:rPr>
                <w:sz w:val="24"/>
                <w:szCs w:val="24"/>
              </w:rPr>
            </w:pPr>
            <w:ins w:id="85" w:author="Dell" w:date="2025-09-14T05:07:00Z">
              <w:r w:rsidRPr="009F5B6D">
                <w:rPr>
                  <w:sz w:val="24"/>
                  <w:szCs w:val="24"/>
                </w:rPr>
                <w:t>belvíz elleni védekezés</w:t>
              </w:r>
              <w:r>
                <w:rPr>
                  <w:sz w:val="24"/>
                  <w:szCs w:val="24"/>
                </w:rPr>
                <w:t>;</w:t>
              </w:r>
            </w:ins>
          </w:p>
        </w:tc>
      </w:tr>
      <w:tr w:rsidR="007379FF" w:rsidRPr="00AC6D4F" w:rsidTr="00EF0C00">
        <w:tc>
          <w:tcPr>
            <w:tcW w:w="5778" w:type="dxa"/>
            <w:shd w:val="clear" w:color="auto" w:fill="auto"/>
          </w:tcPr>
          <w:p w:rsidR="007379FF" w:rsidRPr="00A86464" w:rsidRDefault="007379FF" w:rsidP="00CC7BEF">
            <w:pPr>
              <w:spacing w:before="120"/>
              <w:ind w:left="142"/>
              <w:rPr>
                <w:sz w:val="24"/>
                <w:szCs w:val="24"/>
              </w:rPr>
            </w:pPr>
            <w:r w:rsidRPr="00A86464">
              <w:rPr>
                <w:sz w:val="24"/>
                <w:szCs w:val="24"/>
              </w:rPr>
              <w:t>1.9. Be kell mutatni, hogy az Ipari Park II. beruházás a 2024-es és 2025-ös gazdasági évben milyen visszafizetési kötelezettséggel és a saját erős megvalósítás, milyen forrásigénnyel terhelte a költségvetéseket. Ki kell térni arra, hogy ez kényszerberuházás, amely olyan forrásokat köt le második évben, melyek a befejezéstől kezdődően nagyobb mozgástérhez juttatják Önkormányzatunkat.</w:t>
            </w:r>
          </w:p>
        </w:tc>
        <w:tc>
          <w:tcPr>
            <w:tcW w:w="9781" w:type="dxa"/>
            <w:shd w:val="clear" w:color="auto" w:fill="auto"/>
          </w:tcPr>
          <w:p w:rsidR="00EF0C00" w:rsidRPr="00593A37" w:rsidRDefault="00EF0C00" w:rsidP="00EF0C00">
            <w:pPr>
              <w:spacing w:before="120"/>
              <w:ind w:left="567" w:hanging="567"/>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6</w:t>
            </w:r>
            <w:r w:rsidRPr="00593A37">
              <w:rPr>
                <w:rFonts w:cstheme="minorHAnsi"/>
                <w:b/>
                <w:sz w:val="24"/>
                <w:szCs w:val="24"/>
              </w:rPr>
              <w:t xml:space="preserve">. </w:t>
            </w:r>
            <w:r>
              <w:rPr>
                <w:rFonts w:cstheme="minorHAnsi"/>
                <w:b/>
                <w:sz w:val="24"/>
                <w:szCs w:val="24"/>
              </w:rPr>
              <w:t>I</w:t>
            </w:r>
            <w:r w:rsidRPr="00593A37">
              <w:rPr>
                <w:rFonts w:cstheme="minorHAnsi"/>
                <w:b/>
                <w:sz w:val="24"/>
                <w:szCs w:val="24"/>
              </w:rPr>
              <w:t>parterület bővítése</w:t>
            </w:r>
          </w:p>
          <w:p w:rsidR="00EF0C00" w:rsidRDefault="00EF0C00" w:rsidP="00EF0C00">
            <w:pPr>
              <w:spacing w:after="120"/>
              <w:rPr>
                <w:rFonts w:cstheme="minorHAnsi"/>
                <w:sz w:val="24"/>
                <w:szCs w:val="24"/>
              </w:rPr>
            </w:pPr>
            <w:r>
              <w:rPr>
                <w:rFonts w:cstheme="minorHAnsi"/>
                <w:sz w:val="24"/>
                <w:szCs w:val="24"/>
              </w:rPr>
              <w:t xml:space="preserve">... </w:t>
            </w:r>
          </w:p>
          <w:p w:rsidR="007379FF" w:rsidRPr="00EF0C00" w:rsidRDefault="00EF0C00" w:rsidP="00F65C42">
            <w:pPr>
              <w:spacing w:before="120" w:after="120"/>
              <w:rPr>
                <w:sz w:val="24"/>
                <w:szCs w:val="24"/>
              </w:rPr>
            </w:pPr>
            <w:ins w:id="86" w:author="Dell" w:date="2025-09-14T05:07:00Z">
              <w:r w:rsidRPr="00A909DB">
                <w:rPr>
                  <w:sz w:val="24"/>
                  <w:szCs w:val="24"/>
                </w:rPr>
                <w:t xml:space="preserve">Az Ipari Park II. beruházása miatt az Önkormányzatnak 2024-ben és 2025-ben egyaránt 246-246 millió forint visszafizetési kötelezettsége keletkezett. Az, hogy a beruházás saját erőből történő befejezése ezen túl még milyen kötelezettségekkel jár, a jelenleg is zajló tárgyalások </w:t>
              </w:r>
              <w:proofErr w:type="spellStart"/>
              <w:r w:rsidRPr="00A909DB">
                <w:rPr>
                  <w:sz w:val="24"/>
                  <w:szCs w:val="24"/>
                </w:rPr>
                <w:t>lezárultával</w:t>
              </w:r>
              <w:proofErr w:type="spellEnd"/>
              <w:r w:rsidRPr="00A909DB">
                <w:rPr>
                  <w:sz w:val="24"/>
                  <w:szCs w:val="24"/>
                </w:rPr>
                <w:t xml:space="preserve"> tudható majd meg biztosan (meglévő nyersanyagok felhasználása, új közműtervek, új költségvetés, további források bevonása). Ez kényszerberuházás, amely ugyanakkor a befejezését követően bevételhez juttatja majd az Önkormányzatot (területek értékesítése).</w:t>
              </w:r>
            </w:ins>
          </w:p>
        </w:tc>
      </w:tr>
      <w:tr w:rsidR="00C85605" w:rsidRPr="00AC6D4F" w:rsidTr="00A86464">
        <w:tc>
          <w:tcPr>
            <w:tcW w:w="5778" w:type="dxa"/>
            <w:shd w:val="clear" w:color="auto" w:fill="auto"/>
          </w:tcPr>
          <w:p w:rsidR="00C85605" w:rsidRPr="00A86464" w:rsidRDefault="00C85605" w:rsidP="00C85605">
            <w:pPr>
              <w:spacing w:before="120"/>
              <w:ind w:left="142"/>
              <w:rPr>
                <w:sz w:val="24"/>
                <w:szCs w:val="24"/>
              </w:rPr>
            </w:pPr>
            <w:r w:rsidRPr="00A86464">
              <w:rPr>
                <w:sz w:val="24"/>
                <w:szCs w:val="24"/>
              </w:rPr>
              <w:t>1.10. A sportot, mint kötelező feladatot, az azokat érintő elképzelésekkel együtt hangsúlyosabban kell megjeleníteni, különös figyelemmel az alábbiakra:</w:t>
            </w:r>
          </w:p>
        </w:tc>
        <w:tc>
          <w:tcPr>
            <w:tcW w:w="9781" w:type="dxa"/>
            <w:shd w:val="clear" w:color="auto" w:fill="auto"/>
          </w:tcPr>
          <w:p w:rsidR="00C85605" w:rsidRDefault="00C85605" w:rsidP="004449EE">
            <w:pPr>
              <w:spacing w:before="120"/>
              <w:jc w:val="both"/>
              <w:rPr>
                <w:b/>
                <w:sz w:val="24"/>
                <w:szCs w:val="24"/>
              </w:rPr>
            </w:pPr>
            <w:r>
              <w:rPr>
                <w:b/>
                <w:sz w:val="24"/>
                <w:szCs w:val="24"/>
              </w:rPr>
              <w:t>9.</w:t>
            </w:r>
            <w:r w:rsidRPr="00115DBE">
              <w:rPr>
                <w:b/>
                <w:sz w:val="24"/>
                <w:szCs w:val="24"/>
              </w:rPr>
              <w:t xml:space="preserve">4. </w:t>
            </w:r>
            <w:ins w:id="87" w:author="Dell" w:date="2025-09-14T05:07:00Z">
              <w:r>
                <w:rPr>
                  <w:b/>
                  <w:sz w:val="24"/>
                  <w:szCs w:val="24"/>
                </w:rPr>
                <w:t>S</w:t>
              </w:r>
              <w:r w:rsidRPr="00115DBE">
                <w:rPr>
                  <w:b/>
                  <w:sz w:val="24"/>
                  <w:szCs w:val="24"/>
                </w:rPr>
                <w:t>port</w:t>
              </w:r>
            </w:ins>
            <w:del w:id="88" w:author="Dell" w:date="2025-09-14T05:07:00Z">
              <w:r>
                <w:rPr>
                  <w:b/>
                  <w:sz w:val="24"/>
                  <w:szCs w:val="24"/>
                </w:rPr>
                <w:delText>T</w:delText>
              </w:r>
              <w:r w:rsidRPr="00115DBE">
                <w:rPr>
                  <w:b/>
                  <w:sz w:val="24"/>
                  <w:szCs w:val="24"/>
                </w:rPr>
                <w:delText>ömegsport</w:delText>
              </w:r>
            </w:del>
          </w:p>
          <w:p w:rsidR="00C85605" w:rsidRPr="00EC42FF" w:rsidRDefault="00C85605" w:rsidP="00900513">
            <w:pPr>
              <w:pStyle w:val="Listaszerbekezds"/>
              <w:numPr>
                <w:ilvl w:val="0"/>
                <w:numId w:val="23"/>
              </w:numPr>
              <w:rPr>
                <w:ins w:id="89" w:author="Dell" w:date="2025-09-14T05:07:00Z"/>
                <w:sz w:val="24"/>
                <w:szCs w:val="24"/>
              </w:rPr>
            </w:pPr>
            <w:ins w:id="90" w:author="Dell" w:date="2025-09-14T05:07:00Z">
              <w:r w:rsidRPr="00EC42FF">
                <w:rPr>
                  <w:sz w:val="24"/>
                  <w:szCs w:val="24"/>
                </w:rPr>
                <w:t>a</w:t>
              </w:r>
              <w:r>
                <w:rPr>
                  <w:sz w:val="24"/>
                  <w:szCs w:val="24"/>
                </w:rPr>
                <w:t>z Ö</w:t>
              </w:r>
              <w:r w:rsidRPr="00EC42FF">
                <w:rPr>
                  <w:sz w:val="24"/>
                  <w:szCs w:val="24"/>
                </w:rPr>
                <w:t>nkormányzat kötelező feladata a tömegsport támogatása; ennek megfelelően</w:t>
              </w:r>
            </w:ins>
          </w:p>
          <w:p w:rsidR="00C85605" w:rsidRPr="00EC42FF" w:rsidRDefault="00C85605" w:rsidP="00900513">
            <w:pPr>
              <w:pStyle w:val="Listaszerbekezds"/>
              <w:numPr>
                <w:ilvl w:val="1"/>
                <w:numId w:val="24"/>
              </w:numPr>
              <w:spacing w:before="120" w:after="120"/>
              <w:jc w:val="both"/>
              <w:rPr>
                <w:sz w:val="24"/>
                <w:szCs w:val="24"/>
              </w:rPr>
            </w:pPr>
            <w:ins w:id="91" w:author="Dell" w:date="2025-09-14T05:07:00Z">
              <w:r w:rsidRPr="00EC42FF">
                <w:rPr>
                  <w:sz w:val="24"/>
                  <w:szCs w:val="24"/>
                </w:rPr>
                <w:lastRenderedPageBreak/>
                <w:t>megépítette és fenntartja a pumpapályát, a</w:t>
              </w:r>
            </w:ins>
            <w:del w:id="92" w:author="Dell" w:date="2025-09-14T05:07:00Z">
              <w:r w:rsidRPr="00EC42FF">
                <w:rPr>
                  <w:sz w:val="24"/>
                  <w:szCs w:val="24"/>
                </w:rPr>
                <w:delText>pumpapálya,</w:delText>
              </w:r>
            </w:del>
            <w:r w:rsidRPr="00EC42FF">
              <w:rPr>
                <w:sz w:val="24"/>
                <w:szCs w:val="24"/>
              </w:rPr>
              <w:t xml:space="preserve"> BMX </w:t>
            </w:r>
            <w:ins w:id="93" w:author="Dell" w:date="2025-09-14T05:07:00Z">
              <w:r w:rsidRPr="00EC42FF">
                <w:rPr>
                  <w:sz w:val="24"/>
                  <w:szCs w:val="24"/>
                </w:rPr>
                <w:t>pályát, a</w:t>
              </w:r>
            </w:ins>
            <w:del w:id="94" w:author="Dell" w:date="2025-09-14T05:07:00Z">
              <w:r w:rsidRPr="00EC42FF">
                <w:rPr>
                  <w:sz w:val="24"/>
                  <w:szCs w:val="24"/>
                </w:rPr>
                <w:delText>pálya,</w:delText>
              </w:r>
            </w:del>
            <w:r w:rsidRPr="00EC42FF">
              <w:rPr>
                <w:sz w:val="24"/>
                <w:szCs w:val="24"/>
              </w:rPr>
              <w:t xml:space="preserve"> </w:t>
            </w:r>
            <w:proofErr w:type="spellStart"/>
            <w:r w:rsidRPr="00EC42FF">
              <w:rPr>
                <w:sz w:val="24"/>
                <w:szCs w:val="24"/>
              </w:rPr>
              <w:t>rekortán</w:t>
            </w:r>
            <w:proofErr w:type="spellEnd"/>
            <w:r w:rsidRPr="00EC42FF">
              <w:rPr>
                <w:sz w:val="24"/>
                <w:szCs w:val="24"/>
              </w:rPr>
              <w:t xml:space="preserve"> futókör </w:t>
            </w:r>
            <w:del w:id="95" w:author="Dell" w:date="2025-09-14T05:07:00Z">
              <w:r w:rsidRPr="00EC42FF">
                <w:rPr>
                  <w:sz w:val="24"/>
                  <w:szCs w:val="24"/>
                </w:rPr>
                <w:delText xml:space="preserve">fenntartása </w:delText>
              </w:r>
            </w:del>
            <w:r w:rsidRPr="00EC42FF">
              <w:rPr>
                <w:sz w:val="24"/>
                <w:szCs w:val="24"/>
              </w:rPr>
              <w:t>a Malomtó szélen</w:t>
            </w:r>
            <w:ins w:id="96" w:author="Dell" w:date="2025-09-14T05:07:00Z">
              <w:r>
                <w:rPr>
                  <w:sz w:val="24"/>
                  <w:szCs w:val="24"/>
                </w:rPr>
                <w:t xml:space="preserve"> és a Budai úti fürdő melletti területen</w:t>
              </w:r>
              <w:r w:rsidRPr="00EC42FF">
                <w:rPr>
                  <w:sz w:val="24"/>
                  <w:szCs w:val="24"/>
                </w:rPr>
                <w:t>;</w:t>
              </w:r>
            </w:ins>
            <w:del w:id="97" w:author="Dell" w:date="2025-09-14T05:07:00Z">
              <w:r w:rsidRPr="00EC42FF">
                <w:rPr>
                  <w:sz w:val="24"/>
                  <w:szCs w:val="24"/>
                </w:rPr>
                <w:delText>;</w:delText>
              </w:r>
            </w:del>
          </w:p>
          <w:p w:rsidR="00C85605" w:rsidRPr="00EC42FF" w:rsidRDefault="00C85605" w:rsidP="00900513">
            <w:pPr>
              <w:pStyle w:val="Listaszerbekezds"/>
              <w:numPr>
                <w:ilvl w:val="1"/>
                <w:numId w:val="24"/>
              </w:numPr>
              <w:spacing w:before="120"/>
              <w:ind w:left="1434" w:hanging="357"/>
              <w:jc w:val="both"/>
              <w:rPr>
                <w:sz w:val="24"/>
                <w:szCs w:val="24"/>
              </w:rPr>
            </w:pPr>
            <w:ins w:id="98" w:author="Dell" w:date="2025-09-14T05:07:00Z">
              <w:r w:rsidRPr="00EC42FF">
                <w:rPr>
                  <w:sz w:val="24"/>
                  <w:szCs w:val="24"/>
                </w:rPr>
                <w:t xml:space="preserve">támogatja és bővíti az óvodások és </w:t>
              </w:r>
            </w:ins>
            <w:r w:rsidRPr="00EC42FF">
              <w:rPr>
                <w:sz w:val="24"/>
                <w:szCs w:val="24"/>
              </w:rPr>
              <w:t xml:space="preserve">általános iskolások </w:t>
            </w:r>
            <w:ins w:id="99" w:author="Dell" w:date="2025-09-14T05:07:00Z">
              <w:r w:rsidRPr="00EC42FF">
                <w:rPr>
                  <w:sz w:val="24"/>
                  <w:szCs w:val="24"/>
                </w:rPr>
                <w:t>úszásoktatását;</w:t>
              </w:r>
            </w:ins>
            <w:del w:id="100" w:author="Dell" w:date="2025-09-14T05:07:00Z">
              <w:r w:rsidRPr="00EC42FF">
                <w:rPr>
                  <w:sz w:val="24"/>
                  <w:szCs w:val="24"/>
                </w:rPr>
                <w:delText>úszásoktatása;</w:delText>
              </w:r>
            </w:del>
          </w:p>
          <w:p w:rsidR="00C85605" w:rsidRPr="00C85605" w:rsidRDefault="00C85605" w:rsidP="00900513">
            <w:pPr>
              <w:pStyle w:val="Buborkszveg"/>
              <w:numPr>
                <w:ilvl w:val="1"/>
                <w:numId w:val="24"/>
              </w:numPr>
              <w:spacing w:after="120"/>
              <w:ind w:left="1434" w:hanging="357"/>
              <w:contextualSpacing/>
              <w:jc w:val="both"/>
              <w:rPr>
                <w:rFonts w:asciiTheme="minorHAnsi" w:hAnsiTheme="minorHAnsi"/>
                <w:sz w:val="24"/>
                <w:szCs w:val="24"/>
              </w:rPr>
            </w:pPr>
            <w:ins w:id="101" w:author="Dell" w:date="2025-09-14T05:07:00Z">
              <w:r w:rsidRPr="00EF0C00">
                <w:rPr>
                  <w:rFonts w:asciiTheme="minorHAnsi" w:hAnsiTheme="minorHAnsi"/>
                  <w:sz w:val="24"/>
                  <w:szCs w:val="24"/>
                </w:rPr>
                <w:t xml:space="preserve">rendszeresen közösségi </w:t>
              </w:r>
            </w:ins>
            <w:r w:rsidRPr="00EF0C00">
              <w:rPr>
                <w:rFonts w:asciiTheme="minorHAnsi" w:hAnsiTheme="minorHAnsi"/>
                <w:sz w:val="24"/>
                <w:szCs w:val="24"/>
              </w:rPr>
              <w:t>sport</w:t>
            </w:r>
            <w:ins w:id="102" w:author="Dell" w:date="2025-09-14T05:07:00Z">
              <w:r w:rsidRPr="00EF0C00">
                <w:rPr>
                  <w:rFonts w:asciiTheme="minorHAnsi" w:hAnsiTheme="minorHAnsi"/>
                  <w:sz w:val="24"/>
                  <w:szCs w:val="24"/>
                </w:rPr>
                <w:t>-</w:t>
              </w:r>
            </w:ins>
            <w:r w:rsidRPr="00EF0C00">
              <w:rPr>
                <w:rFonts w:asciiTheme="minorHAnsi" w:hAnsiTheme="minorHAnsi"/>
                <w:sz w:val="24"/>
                <w:szCs w:val="24"/>
              </w:rPr>
              <w:t xml:space="preserve"> és testmozgás programok</w:t>
            </w:r>
            <w:ins w:id="103" w:author="Dell" w:date="2025-09-14T05:07:00Z">
              <w:r w:rsidRPr="00EF0C00">
                <w:rPr>
                  <w:rFonts w:asciiTheme="minorHAnsi" w:hAnsiTheme="minorHAnsi"/>
                  <w:sz w:val="24"/>
                  <w:szCs w:val="24"/>
                </w:rPr>
                <w:t>at szervez</w:t>
              </w:r>
            </w:ins>
            <w:r w:rsidRPr="00EF0C00">
              <w:rPr>
                <w:rFonts w:asciiTheme="minorHAnsi" w:hAnsiTheme="minorHAnsi"/>
                <w:sz w:val="24"/>
                <w:szCs w:val="24"/>
              </w:rPr>
              <w:t xml:space="preserve"> (családi "ovi és sport" nap, iskolai sportnap, élménytúrák, Mikulás</w:t>
            </w:r>
            <w:del w:id="104" w:author="Dell" w:date="2025-09-14T05:07:00Z">
              <w:r w:rsidRPr="00EF0C00">
                <w:rPr>
                  <w:rFonts w:asciiTheme="minorHAnsi" w:hAnsiTheme="minorHAnsi"/>
                  <w:sz w:val="24"/>
                  <w:szCs w:val="24"/>
                </w:rPr>
                <w:delText xml:space="preserve"> </w:delText>
              </w:r>
            </w:del>
            <w:r w:rsidRPr="00EF0C00">
              <w:rPr>
                <w:rFonts w:asciiTheme="minorHAnsi" w:hAnsiTheme="minorHAnsi"/>
                <w:sz w:val="24"/>
                <w:szCs w:val="24"/>
              </w:rPr>
              <w:t>futás,</w:t>
            </w:r>
            <w:ins w:id="105" w:author="Dell" w:date="2025-09-14T05:07:00Z">
              <w:r w:rsidRPr="00EF0C00">
                <w:rPr>
                  <w:rFonts w:asciiTheme="minorHAnsi" w:hAnsiTheme="minorHAnsi"/>
                  <w:sz w:val="24"/>
                  <w:szCs w:val="24"/>
                </w:rPr>
                <w:t xml:space="preserve"> ádvent idején korcsolyapálya,</w:t>
              </w:r>
            </w:ins>
            <w:r w:rsidRPr="00EF0C00">
              <w:rPr>
                <w:rFonts w:asciiTheme="minorHAnsi" w:hAnsiTheme="minorHAnsi"/>
                <w:sz w:val="24"/>
                <w:szCs w:val="24"/>
              </w:rPr>
              <w:t xml:space="preserve"> </w:t>
            </w:r>
            <w:proofErr w:type="spellStart"/>
            <w:r w:rsidRPr="00EF0C00">
              <w:rPr>
                <w:rFonts w:asciiTheme="minorHAnsi" w:hAnsiTheme="minorHAnsi"/>
                <w:sz w:val="24"/>
                <w:szCs w:val="24"/>
              </w:rPr>
              <w:t>nordic</w:t>
            </w:r>
            <w:proofErr w:type="spellEnd"/>
            <w:r w:rsidRPr="00EF0C00">
              <w:rPr>
                <w:rFonts w:asciiTheme="minorHAnsi" w:hAnsiTheme="minorHAnsi"/>
                <w:sz w:val="24"/>
                <w:szCs w:val="24"/>
              </w:rPr>
              <w:t xml:space="preserve"> </w:t>
            </w:r>
            <w:proofErr w:type="spellStart"/>
            <w:r w:rsidRPr="00EF0C00">
              <w:rPr>
                <w:rFonts w:asciiTheme="minorHAnsi" w:hAnsiTheme="minorHAnsi"/>
                <w:sz w:val="24"/>
                <w:szCs w:val="24"/>
              </w:rPr>
              <w:t>walking</w:t>
            </w:r>
            <w:proofErr w:type="spellEnd"/>
            <w:r w:rsidRPr="00EF0C00">
              <w:rPr>
                <w:rFonts w:asciiTheme="minorHAnsi" w:hAnsiTheme="minorHAnsi"/>
                <w:sz w:val="24"/>
                <w:szCs w:val="24"/>
              </w:rPr>
              <w:t>);</w:t>
            </w:r>
          </w:p>
        </w:tc>
      </w:tr>
      <w:tr w:rsidR="006427D6" w:rsidRPr="00AC6D4F" w:rsidTr="00A86464">
        <w:tc>
          <w:tcPr>
            <w:tcW w:w="5778" w:type="dxa"/>
            <w:shd w:val="clear" w:color="auto" w:fill="auto"/>
          </w:tcPr>
          <w:p w:rsidR="006427D6" w:rsidRPr="00A86464" w:rsidRDefault="006427D6" w:rsidP="004449EE">
            <w:pPr>
              <w:spacing w:before="120"/>
              <w:ind w:left="1134" w:hanging="709"/>
              <w:rPr>
                <w:sz w:val="24"/>
                <w:szCs w:val="24"/>
              </w:rPr>
            </w:pPr>
            <w:r w:rsidRPr="00A86464">
              <w:rPr>
                <w:sz w:val="24"/>
                <w:szCs w:val="24"/>
              </w:rPr>
              <w:lastRenderedPageBreak/>
              <w:t>1.10.1. A Malomtó szél futóköréhez tervezett atlétikapályát és parkot be kell emelni,</w:t>
            </w:r>
          </w:p>
          <w:p w:rsidR="006427D6" w:rsidRPr="00A86464" w:rsidRDefault="006427D6" w:rsidP="00CC7BEF">
            <w:pPr>
              <w:ind w:left="1134" w:hanging="708"/>
              <w:rPr>
                <w:sz w:val="24"/>
                <w:szCs w:val="24"/>
              </w:rPr>
            </w:pPr>
          </w:p>
        </w:tc>
        <w:tc>
          <w:tcPr>
            <w:tcW w:w="9781" w:type="dxa"/>
            <w:shd w:val="clear" w:color="auto" w:fill="auto"/>
          </w:tcPr>
          <w:p w:rsidR="004449EE" w:rsidRPr="004449EE" w:rsidRDefault="004449EE" w:rsidP="00900513">
            <w:pPr>
              <w:pStyle w:val="Listaszerbekezds"/>
              <w:numPr>
                <w:ilvl w:val="0"/>
                <w:numId w:val="22"/>
              </w:numPr>
              <w:spacing w:before="120" w:after="120"/>
              <w:ind w:left="714" w:hanging="357"/>
              <w:rPr>
                <w:sz w:val="24"/>
                <w:szCs w:val="24"/>
              </w:rPr>
            </w:pPr>
            <w:ins w:id="106" w:author="Dell" w:date="2025-09-14T05:07:00Z">
              <w:r>
                <w:rPr>
                  <w:sz w:val="24"/>
                  <w:szCs w:val="24"/>
                </w:rPr>
                <w:t>az Önkormányzat kiemelten</w:t>
              </w:r>
            </w:ins>
            <w:ins w:id="107" w:author="Dell" w:date="2025-09-14T09:43:00Z">
              <w:r>
                <w:rPr>
                  <w:sz w:val="24"/>
                  <w:szCs w:val="24"/>
                </w:rPr>
                <w:t xml:space="preserve"> </w:t>
              </w:r>
            </w:ins>
            <w:ins w:id="108" w:author="Dell" w:date="2025-09-14T05:07:00Z">
              <w:r>
                <w:rPr>
                  <w:sz w:val="24"/>
                  <w:szCs w:val="24"/>
                </w:rPr>
                <w:t>t</w:t>
              </w:r>
              <w:r w:rsidRPr="00EC42FF">
                <w:rPr>
                  <w:sz w:val="24"/>
                  <w:szCs w:val="24"/>
                </w:rPr>
                <w:t>ámogatja a CVSE Atlétikai Szakosztályát abban, hogy érvényesítse a korábbi kormányzati ígéreteket a Malomtó széli futókörhöz tervezett atlétika pálya felépítésére az egyesület sporttelepén belül</w:t>
              </w:r>
              <w:r>
                <w:rPr>
                  <w:sz w:val="24"/>
                  <w:szCs w:val="24"/>
                </w:rPr>
                <w:t>;</w:t>
              </w:r>
            </w:ins>
          </w:p>
        </w:tc>
      </w:tr>
      <w:tr w:rsidR="004449EE" w:rsidRPr="00AC6D4F" w:rsidTr="00A86464">
        <w:tc>
          <w:tcPr>
            <w:tcW w:w="5778" w:type="dxa"/>
            <w:shd w:val="clear" w:color="auto" w:fill="auto"/>
          </w:tcPr>
          <w:p w:rsidR="004449EE" w:rsidRPr="00A86464" w:rsidRDefault="004449EE" w:rsidP="00C85605">
            <w:pPr>
              <w:spacing w:before="120"/>
              <w:ind w:left="1134" w:hanging="709"/>
              <w:rPr>
                <w:sz w:val="24"/>
                <w:szCs w:val="24"/>
              </w:rPr>
            </w:pPr>
            <w:r w:rsidRPr="00A86464">
              <w:rPr>
                <w:sz w:val="24"/>
                <w:szCs w:val="24"/>
              </w:rPr>
              <w:t>1.10.2. Rögzíteni kell az Aktív Magyarország program melletti elköteleződést és az ennek keretében megjelenő pályázatokon a költségvetési helyzetnek megfelelő mértékű önerő biztosításának lehetőségét.</w:t>
            </w:r>
          </w:p>
        </w:tc>
        <w:tc>
          <w:tcPr>
            <w:tcW w:w="9781" w:type="dxa"/>
            <w:shd w:val="clear" w:color="auto" w:fill="auto"/>
          </w:tcPr>
          <w:p w:rsidR="00311B20" w:rsidRPr="004449EE" w:rsidRDefault="00514A5C" w:rsidP="00900513">
            <w:pPr>
              <w:pStyle w:val="Listaszerbekezds"/>
              <w:numPr>
                <w:ilvl w:val="0"/>
                <w:numId w:val="22"/>
              </w:numPr>
              <w:spacing w:before="120"/>
              <w:jc w:val="both"/>
              <w:rPr>
                <w:sz w:val="24"/>
                <w:szCs w:val="24"/>
              </w:rPr>
            </w:pPr>
            <w:ins w:id="109" w:author="Dell" w:date="2025-10-05T19:33:00Z">
              <w:r>
                <w:rPr>
                  <w:sz w:val="24"/>
                  <w:szCs w:val="24"/>
                </w:rPr>
                <w:t>[</w:t>
              </w:r>
            </w:ins>
            <w:ins w:id="110" w:author="Dell" w:date="2025-09-14T05:07:00Z">
              <w:r w:rsidR="00311B20" w:rsidRPr="004449EE">
                <w:rPr>
                  <w:sz w:val="24"/>
                  <w:szCs w:val="24"/>
                </w:rPr>
                <w:t>az Önkormányzat kötelező feladata a tömegsport támogatása; ennek megfelelően</w:t>
              </w:r>
            </w:ins>
            <w:ins w:id="111" w:author="Dell" w:date="2025-10-05T19:33:00Z">
              <w:r>
                <w:rPr>
                  <w:sz w:val="24"/>
                  <w:szCs w:val="24"/>
                </w:rPr>
                <w:t>]</w:t>
              </w:r>
            </w:ins>
          </w:p>
          <w:p w:rsidR="00311B20" w:rsidRDefault="00311B20" w:rsidP="00900513">
            <w:pPr>
              <w:pStyle w:val="Listaszerbekezds"/>
              <w:numPr>
                <w:ilvl w:val="1"/>
                <w:numId w:val="24"/>
              </w:numPr>
              <w:spacing w:before="120"/>
              <w:jc w:val="both"/>
              <w:rPr>
                <w:ins w:id="112" w:author="Dell" w:date="2025-10-05T12:32:00Z"/>
                <w:sz w:val="24"/>
                <w:szCs w:val="24"/>
              </w:rPr>
            </w:pPr>
            <w:r>
              <w:rPr>
                <w:sz w:val="24"/>
                <w:szCs w:val="24"/>
              </w:rPr>
              <w:t>…</w:t>
            </w:r>
          </w:p>
          <w:p w:rsidR="004449EE" w:rsidRPr="00311B20" w:rsidRDefault="00311B20" w:rsidP="00900513">
            <w:pPr>
              <w:pStyle w:val="Listaszerbekezds"/>
              <w:numPr>
                <w:ilvl w:val="1"/>
                <w:numId w:val="24"/>
              </w:numPr>
              <w:spacing w:before="120"/>
              <w:jc w:val="both"/>
              <w:rPr>
                <w:sz w:val="24"/>
                <w:szCs w:val="24"/>
              </w:rPr>
            </w:pPr>
            <w:ins w:id="113" w:author="Dell" w:date="2025-10-05T12:32:00Z">
              <w:r>
                <w:rPr>
                  <w:sz w:val="24"/>
                  <w:szCs w:val="24"/>
                </w:rPr>
                <w:t>törekszik a lehető legteljesebb mértékben kihasználni az Aktív Magyarország program által biztosított lehetős</w:t>
              </w:r>
            </w:ins>
            <w:ins w:id="114" w:author="Dell" w:date="2025-10-05T12:33:00Z">
              <w:r>
                <w:rPr>
                  <w:sz w:val="24"/>
                  <w:szCs w:val="24"/>
                </w:rPr>
                <w:t>é</w:t>
              </w:r>
            </w:ins>
            <w:ins w:id="115" w:author="Dell" w:date="2025-10-05T12:32:00Z">
              <w:r>
                <w:rPr>
                  <w:sz w:val="24"/>
                  <w:szCs w:val="24"/>
                </w:rPr>
                <w:t xml:space="preserve">geket, </w:t>
              </w:r>
            </w:ins>
            <w:ins w:id="116" w:author="Dell" w:date="2025-10-05T12:33:00Z">
              <w:r>
                <w:rPr>
                  <w:sz w:val="24"/>
                  <w:szCs w:val="24"/>
                </w:rPr>
                <w:t>foly</w:t>
              </w:r>
            </w:ins>
            <w:ins w:id="117" w:author="Dell" w:date="2025-10-05T12:34:00Z">
              <w:r>
                <w:rPr>
                  <w:sz w:val="24"/>
                  <w:szCs w:val="24"/>
                </w:rPr>
                <w:t>a</w:t>
              </w:r>
            </w:ins>
            <w:ins w:id="118" w:author="Dell" w:date="2025-10-05T12:33:00Z">
              <w:r>
                <w:rPr>
                  <w:sz w:val="24"/>
                  <w:szCs w:val="24"/>
                </w:rPr>
                <w:t>matosan</w:t>
              </w:r>
            </w:ins>
            <w:ins w:id="119" w:author="Dell" w:date="2025-10-05T12:34:00Z">
              <w:r>
                <w:rPr>
                  <w:sz w:val="24"/>
                  <w:szCs w:val="24"/>
                </w:rPr>
                <w:t xml:space="preserve"> figyelemmel kíséri a megjelenő pályázatokat, </w:t>
              </w:r>
            </w:ins>
            <w:ins w:id="120" w:author="Dell" w:date="2025-10-05T12:35:00Z">
              <w:r>
                <w:rPr>
                  <w:sz w:val="24"/>
                  <w:szCs w:val="24"/>
                </w:rPr>
                <w:t>részt vesz mind</w:t>
              </w:r>
            </w:ins>
            <w:ins w:id="121" w:author="Dell" w:date="2025-10-05T12:34:00Z">
              <w:r>
                <w:rPr>
                  <w:sz w:val="24"/>
                  <w:szCs w:val="24"/>
                </w:rPr>
                <w:t>azok</w:t>
              </w:r>
            </w:ins>
            <w:ins w:id="122" w:author="Dell" w:date="2025-10-05T12:36:00Z">
              <w:r>
                <w:rPr>
                  <w:sz w:val="24"/>
                  <w:szCs w:val="24"/>
                </w:rPr>
                <w:t>on, amelyek</w:t>
              </w:r>
            </w:ins>
            <w:ins w:id="123" w:author="Dell" w:date="2025-10-05T12:34:00Z">
              <w:r>
                <w:rPr>
                  <w:sz w:val="24"/>
                  <w:szCs w:val="24"/>
                </w:rPr>
                <w:t xml:space="preserve"> Cegléden megvalósít</w:t>
              </w:r>
            </w:ins>
            <w:ins w:id="124" w:author="Dell" w:date="2025-10-05T12:38:00Z">
              <w:r>
                <w:rPr>
                  <w:sz w:val="24"/>
                  <w:szCs w:val="24"/>
                </w:rPr>
                <w:t xml:space="preserve">ásra érdemesek, </w:t>
              </w:r>
            </w:ins>
            <w:ins w:id="125" w:author="Dell" w:date="2025-10-05T12:39:00Z">
              <w:r>
                <w:rPr>
                  <w:sz w:val="24"/>
                  <w:szCs w:val="24"/>
                </w:rPr>
                <w:t xml:space="preserve">ezekhez önrészt is biztosítva </w:t>
              </w:r>
            </w:ins>
            <w:ins w:id="126" w:author="Dell" w:date="2025-10-05T12:36:00Z">
              <w:r w:rsidRPr="00A86464">
                <w:rPr>
                  <w:sz w:val="24"/>
                  <w:szCs w:val="24"/>
                </w:rPr>
                <w:t xml:space="preserve">a költségvetési </w:t>
              </w:r>
            </w:ins>
            <w:ins w:id="127" w:author="Dell" w:date="2025-10-05T12:40:00Z">
              <w:r>
                <w:rPr>
                  <w:sz w:val="24"/>
                  <w:szCs w:val="24"/>
                </w:rPr>
                <w:t xml:space="preserve">mindenkori </w:t>
              </w:r>
            </w:ins>
            <w:ins w:id="128" w:author="Dell" w:date="2025-10-05T12:36:00Z">
              <w:r w:rsidRPr="00A86464">
                <w:rPr>
                  <w:sz w:val="24"/>
                  <w:szCs w:val="24"/>
                </w:rPr>
                <w:t>helyzet</w:t>
              </w:r>
            </w:ins>
            <w:ins w:id="129" w:author="Dell" w:date="2025-10-05T12:37:00Z">
              <w:r>
                <w:rPr>
                  <w:sz w:val="24"/>
                  <w:szCs w:val="24"/>
                </w:rPr>
                <w:t>é</w:t>
              </w:r>
            </w:ins>
            <w:ins w:id="130" w:author="Dell" w:date="2025-10-05T12:36:00Z">
              <w:r w:rsidRPr="00A86464">
                <w:rPr>
                  <w:sz w:val="24"/>
                  <w:szCs w:val="24"/>
                </w:rPr>
                <w:t>nek megfel</w:t>
              </w:r>
            </w:ins>
            <w:ins w:id="131" w:author="Dell" w:date="2025-10-05T12:40:00Z">
              <w:r>
                <w:rPr>
                  <w:sz w:val="24"/>
                  <w:szCs w:val="24"/>
                </w:rPr>
                <w:t>elően;</w:t>
              </w:r>
            </w:ins>
          </w:p>
        </w:tc>
      </w:tr>
      <w:tr w:rsidR="004449EE" w:rsidRPr="00AC6D4F" w:rsidTr="00A86464">
        <w:tc>
          <w:tcPr>
            <w:tcW w:w="5778" w:type="dxa"/>
            <w:shd w:val="clear" w:color="auto" w:fill="auto"/>
          </w:tcPr>
          <w:p w:rsidR="004449EE" w:rsidRPr="00A86464" w:rsidRDefault="004449EE" w:rsidP="004449EE">
            <w:pPr>
              <w:spacing w:before="120"/>
              <w:ind w:left="1134" w:hanging="709"/>
              <w:rPr>
                <w:sz w:val="24"/>
                <w:szCs w:val="24"/>
              </w:rPr>
            </w:pPr>
            <w:r w:rsidRPr="00A86464">
              <w:rPr>
                <w:sz w:val="24"/>
                <w:szCs w:val="24"/>
              </w:rPr>
              <w:t>1.10.3. Labdázók felújítása a Ceglédiek a Ceglédiekért Közalapítvány közreműködésével,</w:t>
            </w:r>
          </w:p>
          <w:p w:rsidR="004449EE" w:rsidRPr="00A86464" w:rsidRDefault="004449EE" w:rsidP="004449EE">
            <w:pPr>
              <w:spacing w:before="120"/>
              <w:ind w:left="1134" w:hanging="709"/>
              <w:rPr>
                <w:sz w:val="24"/>
                <w:szCs w:val="24"/>
              </w:rPr>
            </w:pPr>
          </w:p>
        </w:tc>
        <w:tc>
          <w:tcPr>
            <w:tcW w:w="9781" w:type="dxa"/>
            <w:shd w:val="clear" w:color="auto" w:fill="auto"/>
          </w:tcPr>
          <w:p w:rsidR="004449EE" w:rsidRPr="004449EE" w:rsidRDefault="00514A5C" w:rsidP="00900513">
            <w:pPr>
              <w:pStyle w:val="Listaszerbekezds"/>
              <w:numPr>
                <w:ilvl w:val="0"/>
                <w:numId w:val="22"/>
              </w:numPr>
              <w:spacing w:before="120"/>
              <w:jc w:val="both"/>
              <w:rPr>
                <w:sz w:val="24"/>
                <w:szCs w:val="24"/>
              </w:rPr>
            </w:pPr>
            <w:ins w:id="132" w:author="Dell" w:date="2025-10-05T19:33:00Z">
              <w:r>
                <w:rPr>
                  <w:sz w:val="24"/>
                  <w:szCs w:val="24"/>
                </w:rPr>
                <w:t>[</w:t>
              </w:r>
            </w:ins>
            <w:ins w:id="133" w:author="Dell" w:date="2025-09-14T05:07:00Z">
              <w:r w:rsidR="004449EE" w:rsidRPr="004449EE">
                <w:rPr>
                  <w:sz w:val="24"/>
                  <w:szCs w:val="24"/>
                </w:rPr>
                <w:t>az Önkormányzat kötelező feladata a tömegsport támogatása; ennek megfelelően</w:t>
              </w:r>
            </w:ins>
            <w:ins w:id="134" w:author="Dell" w:date="2025-10-05T19:33:00Z">
              <w:r>
                <w:rPr>
                  <w:sz w:val="24"/>
                  <w:szCs w:val="24"/>
                </w:rPr>
                <w:t>]</w:t>
              </w:r>
            </w:ins>
          </w:p>
          <w:p w:rsidR="004449EE" w:rsidRDefault="004449EE" w:rsidP="00900513">
            <w:pPr>
              <w:pStyle w:val="Listaszerbekezds"/>
              <w:numPr>
                <w:ilvl w:val="1"/>
                <w:numId w:val="24"/>
              </w:numPr>
              <w:spacing w:before="120"/>
              <w:jc w:val="both"/>
              <w:rPr>
                <w:sz w:val="24"/>
                <w:szCs w:val="24"/>
              </w:rPr>
            </w:pPr>
            <w:r>
              <w:rPr>
                <w:sz w:val="24"/>
                <w:szCs w:val="24"/>
              </w:rPr>
              <w:t>…</w:t>
            </w:r>
          </w:p>
          <w:p w:rsidR="004449EE" w:rsidRPr="004449EE" w:rsidRDefault="004449EE" w:rsidP="00900513">
            <w:pPr>
              <w:pStyle w:val="Listaszerbekezds"/>
              <w:numPr>
                <w:ilvl w:val="1"/>
                <w:numId w:val="24"/>
              </w:numPr>
              <w:spacing w:before="120"/>
              <w:jc w:val="both"/>
              <w:rPr>
                <w:sz w:val="24"/>
                <w:szCs w:val="24"/>
              </w:rPr>
            </w:pPr>
            <w:ins w:id="135" w:author="Dell" w:date="2025-09-14T05:07:00Z">
              <w:r w:rsidRPr="00EC42FF">
                <w:rPr>
                  <w:sz w:val="24"/>
                  <w:szCs w:val="24"/>
                </w:rPr>
                <w:t xml:space="preserve">támogatja a </w:t>
              </w:r>
              <w:r>
                <w:rPr>
                  <w:sz w:val="24"/>
                  <w:szCs w:val="24"/>
                </w:rPr>
                <w:t>l</w:t>
              </w:r>
              <w:r w:rsidRPr="00EC42FF">
                <w:rPr>
                  <w:sz w:val="24"/>
                  <w:szCs w:val="24"/>
                </w:rPr>
                <w:t>abdázók felújítás</w:t>
              </w:r>
              <w:r>
                <w:rPr>
                  <w:sz w:val="24"/>
                  <w:szCs w:val="24"/>
                </w:rPr>
                <w:t>át</w:t>
              </w:r>
              <w:r w:rsidRPr="00EC42FF">
                <w:rPr>
                  <w:sz w:val="24"/>
                  <w:szCs w:val="24"/>
                </w:rPr>
                <w:t xml:space="preserve"> a Ceglédiek a Ceglédiekért Közalapítvány közreműködésével (tekintettel a zajvédelmi szempontokra is</w:t>
              </w:r>
              <w:r>
                <w:rPr>
                  <w:sz w:val="24"/>
                  <w:szCs w:val="24"/>
                </w:rPr>
                <w:t>);</w:t>
              </w:r>
            </w:ins>
          </w:p>
        </w:tc>
      </w:tr>
      <w:tr w:rsidR="004449EE" w:rsidRPr="00AC6D4F" w:rsidTr="00A86464">
        <w:tc>
          <w:tcPr>
            <w:tcW w:w="5778" w:type="dxa"/>
            <w:shd w:val="clear" w:color="auto" w:fill="auto"/>
          </w:tcPr>
          <w:p w:rsidR="004449EE" w:rsidRPr="00A86464" w:rsidRDefault="004449EE" w:rsidP="004449EE">
            <w:pPr>
              <w:spacing w:before="120"/>
              <w:ind w:left="1134" w:hanging="709"/>
              <w:rPr>
                <w:sz w:val="24"/>
                <w:szCs w:val="24"/>
              </w:rPr>
            </w:pPr>
            <w:r w:rsidRPr="00A86464">
              <w:rPr>
                <w:sz w:val="24"/>
                <w:szCs w:val="24"/>
              </w:rPr>
              <w:t>1.10.4. Csapatsportok támogatásának hagyományát meg kell őrizni,</w:t>
            </w:r>
          </w:p>
          <w:p w:rsidR="004449EE" w:rsidRPr="00A86464" w:rsidRDefault="004449EE" w:rsidP="004449EE">
            <w:pPr>
              <w:spacing w:before="120"/>
              <w:ind w:left="1134" w:hanging="709"/>
              <w:rPr>
                <w:sz w:val="24"/>
                <w:szCs w:val="24"/>
              </w:rPr>
            </w:pPr>
          </w:p>
        </w:tc>
        <w:tc>
          <w:tcPr>
            <w:tcW w:w="9781" w:type="dxa"/>
            <w:shd w:val="clear" w:color="auto" w:fill="auto"/>
          </w:tcPr>
          <w:p w:rsidR="004449EE" w:rsidRDefault="004449EE" w:rsidP="00900513">
            <w:pPr>
              <w:pStyle w:val="Listaszerbekezds"/>
              <w:numPr>
                <w:ilvl w:val="0"/>
                <w:numId w:val="24"/>
              </w:numPr>
              <w:spacing w:before="120" w:after="120"/>
              <w:ind w:left="714" w:hanging="357"/>
              <w:jc w:val="both"/>
              <w:rPr>
                <w:ins w:id="136" w:author="Dell" w:date="2025-09-14T05:07:00Z"/>
                <w:sz w:val="24"/>
                <w:szCs w:val="24"/>
              </w:rPr>
            </w:pPr>
            <w:ins w:id="137" w:author="Dell" w:date="2025-09-14T05:07:00Z">
              <w:r>
                <w:rPr>
                  <w:sz w:val="24"/>
                  <w:szCs w:val="24"/>
                </w:rPr>
                <w:t xml:space="preserve">az Önkormányzat, </w:t>
              </w:r>
              <w:r w:rsidRPr="00EC42FF">
                <w:rPr>
                  <w:sz w:val="24"/>
                  <w:szCs w:val="24"/>
                </w:rPr>
                <w:t>amennyiben szabad források állnak rendelkezésre, támogatja a versenysportot</w:t>
              </w:r>
              <w:r>
                <w:rPr>
                  <w:sz w:val="24"/>
                  <w:szCs w:val="24"/>
                </w:rPr>
                <w:t>;</w:t>
              </w:r>
            </w:ins>
          </w:p>
          <w:p w:rsidR="004449EE" w:rsidRPr="004449EE" w:rsidRDefault="004449EE" w:rsidP="00900513">
            <w:pPr>
              <w:pStyle w:val="Listaszerbekezds"/>
              <w:numPr>
                <w:ilvl w:val="0"/>
                <w:numId w:val="25"/>
              </w:numPr>
              <w:ind w:left="714" w:hanging="357"/>
              <w:rPr>
                <w:sz w:val="24"/>
                <w:szCs w:val="24"/>
              </w:rPr>
            </w:pPr>
            <w:ins w:id="138" w:author="Dell" w:date="2025-09-14T05:07:00Z">
              <w:r>
                <w:rPr>
                  <w:sz w:val="24"/>
                  <w:szCs w:val="24"/>
                </w:rPr>
                <w:t>az Önkormányzat k</w:t>
              </w:r>
              <w:r w:rsidRPr="00EC42FF">
                <w:rPr>
                  <w:sz w:val="24"/>
                  <w:szCs w:val="24"/>
                </w:rPr>
                <w:t xml:space="preserve">ezdeményezi, hogy </w:t>
              </w:r>
              <w:r w:rsidRPr="00704E88">
                <w:rPr>
                  <w:sz w:val="24"/>
                  <w:szCs w:val="24"/>
                </w:rPr>
                <w:t>a központi támogatásban újra legyenek sporttámogatások céljára</w:t>
              </w:r>
              <w:r w:rsidRPr="00EC42FF">
                <w:rPr>
                  <w:sz w:val="24"/>
                  <w:szCs w:val="24"/>
                </w:rPr>
                <w:t xml:space="preserve"> felhasználható források</w:t>
              </w:r>
              <w:r>
                <w:rPr>
                  <w:sz w:val="24"/>
                  <w:szCs w:val="24"/>
                </w:rPr>
                <w:t>;</w:t>
              </w:r>
            </w:ins>
          </w:p>
        </w:tc>
      </w:tr>
      <w:tr w:rsidR="004449EE" w:rsidRPr="00AC6D4F" w:rsidTr="00A86464">
        <w:tc>
          <w:tcPr>
            <w:tcW w:w="5778" w:type="dxa"/>
            <w:shd w:val="clear" w:color="auto" w:fill="auto"/>
          </w:tcPr>
          <w:p w:rsidR="004449EE" w:rsidRPr="00A86464" w:rsidRDefault="004449EE" w:rsidP="004449EE">
            <w:pPr>
              <w:spacing w:before="120"/>
              <w:ind w:left="1134" w:hanging="709"/>
              <w:rPr>
                <w:sz w:val="24"/>
                <w:szCs w:val="24"/>
              </w:rPr>
            </w:pPr>
            <w:r w:rsidRPr="00A86464">
              <w:rPr>
                <w:sz w:val="24"/>
                <w:szCs w:val="24"/>
              </w:rPr>
              <w:t>1.10.5. Sportturizmusban, edzőtáborokban rejlő lehetőségek bemutatása.</w:t>
            </w:r>
          </w:p>
        </w:tc>
        <w:tc>
          <w:tcPr>
            <w:tcW w:w="9781" w:type="dxa"/>
            <w:shd w:val="clear" w:color="auto" w:fill="auto"/>
          </w:tcPr>
          <w:p w:rsidR="004449EE" w:rsidRPr="004449EE" w:rsidRDefault="004449EE" w:rsidP="00900513">
            <w:pPr>
              <w:pStyle w:val="Listaszerbekezds"/>
              <w:numPr>
                <w:ilvl w:val="0"/>
                <w:numId w:val="24"/>
              </w:numPr>
              <w:rPr>
                <w:sz w:val="24"/>
                <w:szCs w:val="24"/>
              </w:rPr>
            </w:pPr>
            <w:ins w:id="139" w:author="Dell" w:date="2025-09-14T05:07:00Z">
              <w:r w:rsidRPr="004449EE">
                <w:rPr>
                  <w:sz w:val="24"/>
                  <w:szCs w:val="24"/>
                </w:rPr>
                <w:t>az Önkormányzat ösztönzi a szakosztályokat a sportturizmusban, edzőtáborokban rejlő lehetőségek kiaknázására;</w:t>
              </w:r>
            </w:ins>
          </w:p>
        </w:tc>
      </w:tr>
      <w:tr w:rsidR="004449EE" w:rsidRPr="00AC6D4F" w:rsidTr="00A86464">
        <w:tc>
          <w:tcPr>
            <w:tcW w:w="5778" w:type="dxa"/>
            <w:shd w:val="clear" w:color="auto" w:fill="auto"/>
          </w:tcPr>
          <w:p w:rsidR="004449EE" w:rsidRPr="00A86464" w:rsidRDefault="004449EE" w:rsidP="00CC7BEF">
            <w:pPr>
              <w:spacing w:before="120"/>
              <w:ind w:left="142"/>
              <w:rPr>
                <w:sz w:val="24"/>
                <w:szCs w:val="24"/>
              </w:rPr>
            </w:pPr>
            <w:r w:rsidRPr="00A86464">
              <w:rPr>
                <w:sz w:val="24"/>
                <w:szCs w:val="24"/>
              </w:rPr>
              <w:lastRenderedPageBreak/>
              <w:t>1.11. A faültetési programot a Termálfürdő környezetével ki kell egészíteni.</w:t>
            </w:r>
          </w:p>
        </w:tc>
        <w:tc>
          <w:tcPr>
            <w:tcW w:w="9781" w:type="dxa"/>
            <w:shd w:val="clear" w:color="auto" w:fill="auto"/>
          </w:tcPr>
          <w:p w:rsidR="004449EE" w:rsidRPr="00A86464" w:rsidRDefault="004449EE" w:rsidP="00CC7BEF">
            <w:pPr>
              <w:spacing w:before="120" w:after="120"/>
              <w:ind w:left="567" w:hanging="567"/>
              <w:rPr>
                <w:rFonts w:cstheme="minorHAnsi"/>
                <w:sz w:val="24"/>
                <w:szCs w:val="24"/>
              </w:rPr>
            </w:pPr>
            <w:ins w:id="140" w:author="Dell" w:date="2025-09-14T05:07:00Z">
              <w:r>
                <w:rPr>
                  <w:b/>
                  <w:sz w:val="24"/>
                  <w:szCs w:val="24"/>
                </w:rPr>
                <w:t>8.12</w:t>
              </w:r>
              <w:r w:rsidRPr="00115DBE">
                <w:rPr>
                  <w:b/>
                  <w:sz w:val="24"/>
                  <w:szCs w:val="24"/>
                </w:rPr>
                <w:t>.</w:t>
              </w:r>
            </w:ins>
            <w:del w:id="141" w:author="Dell" w:date="2025-09-14T05:07:00Z">
              <w:r>
                <w:rPr>
                  <w:b/>
                  <w:sz w:val="24"/>
                  <w:szCs w:val="24"/>
                </w:rPr>
                <w:delText>8.11</w:delText>
              </w:r>
              <w:r w:rsidRPr="00115DBE">
                <w:rPr>
                  <w:b/>
                  <w:sz w:val="24"/>
                  <w:szCs w:val="24"/>
                </w:rPr>
                <w:delText>.</w:delText>
              </w:r>
            </w:del>
            <w:r>
              <w:rPr>
                <w:sz w:val="24"/>
                <w:szCs w:val="24"/>
              </w:rPr>
              <w:tab/>
            </w:r>
            <w:r>
              <w:rPr>
                <w:rFonts w:cstheme="minorHAnsi"/>
                <w:sz w:val="24"/>
                <w:szCs w:val="24"/>
              </w:rPr>
              <w:t xml:space="preserve">faültetési </w:t>
            </w:r>
            <w:r w:rsidRPr="00237A14">
              <w:rPr>
                <w:rFonts w:cstheme="minorHAnsi"/>
                <w:sz w:val="24"/>
                <w:szCs w:val="24"/>
              </w:rPr>
              <w:t xml:space="preserve">program folytatása Cegléd hagyományosan fás, különlegesen zöld jellegének megőrzése, az utcakép egységesítése és a klímaváltozás hatásainak mérséklése érdekében (Ipari Park, </w:t>
            </w:r>
            <w:r>
              <w:rPr>
                <w:rFonts w:cstheme="minorHAnsi"/>
                <w:sz w:val="24"/>
                <w:szCs w:val="24"/>
              </w:rPr>
              <w:t xml:space="preserve">a </w:t>
            </w:r>
            <w:ins w:id="142" w:author="Dell" w:date="2025-09-14T05:07:00Z">
              <w:r>
                <w:rPr>
                  <w:rFonts w:cstheme="minorHAnsi"/>
                  <w:sz w:val="24"/>
                  <w:szCs w:val="24"/>
                </w:rPr>
                <w:t xml:space="preserve">fürdő környezete, a </w:t>
              </w:r>
            </w:ins>
            <w:r w:rsidRPr="00237A14">
              <w:rPr>
                <w:rFonts w:cstheme="minorHAnsi"/>
                <w:sz w:val="24"/>
                <w:szCs w:val="24"/>
              </w:rPr>
              <w:t>téglagyári terület, Görbe utca, Gerje-mente, Akasztó szél</w:t>
            </w:r>
            <w:r>
              <w:rPr>
                <w:rFonts w:cstheme="minorHAnsi"/>
                <w:sz w:val="24"/>
                <w:szCs w:val="24"/>
              </w:rPr>
              <w:t xml:space="preserve"> stb.</w:t>
            </w:r>
            <w:r w:rsidRPr="00237A14">
              <w:rPr>
                <w:rFonts w:cstheme="minorHAnsi"/>
                <w:sz w:val="24"/>
                <w:szCs w:val="24"/>
              </w:rPr>
              <w:t>);</w:t>
            </w:r>
          </w:p>
        </w:tc>
      </w:tr>
      <w:tr w:rsidR="004449EE" w:rsidRPr="00AC6D4F" w:rsidTr="00A86464">
        <w:tc>
          <w:tcPr>
            <w:tcW w:w="5778" w:type="dxa"/>
            <w:shd w:val="clear" w:color="auto" w:fill="auto"/>
          </w:tcPr>
          <w:p w:rsidR="004449EE" w:rsidRPr="00A86464" w:rsidRDefault="004449EE" w:rsidP="00CC7BEF">
            <w:pPr>
              <w:spacing w:before="120"/>
              <w:ind w:left="142"/>
              <w:rPr>
                <w:sz w:val="24"/>
                <w:szCs w:val="24"/>
              </w:rPr>
            </w:pPr>
            <w:r w:rsidRPr="00A86464">
              <w:rPr>
                <w:sz w:val="24"/>
                <w:szCs w:val="24"/>
              </w:rPr>
              <w:t>1.12. A családi bölcsődék támogatásának legalább a feltételeit és jogcímeit rögzíteni kell, annak érdekében, hogy szerepeltetésükről felelős döntést lehessen hozni.</w:t>
            </w:r>
          </w:p>
        </w:tc>
        <w:tc>
          <w:tcPr>
            <w:tcW w:w="9781" w:type="dxa"/>
            <w:shd w:val="clear" w:color="auto" w:fill="auto"/>
          </w:tcPr>
          <w:p w:rsidR="004449EE" w:rsidRPr="00115DBE" w:rsidRDefault="004449EE" w:rsidP="00A86464">
            <w:pPr>
              <w:spacing w:before="120" w:after="120"/>
              <w:jc w:val="both"/>
              <w:rPr>
                <w:b/>
                <w:sz w:val="24"/>
                <w:szCs w:val="24"/>
              </w:rPr>
            </w:pPr>
            <w:r>
              <w:rPr>
                <w:b/>
                <w:sz w:val="24"/>
                <w:szCs w:val="24"/>
              </w:rPr>
              <w:t>9.</w:t>
            </w:r>
            <w:r w:rsidRPr="00115DBE">
              <w:rPr>
                <w:b/>
                <w:sz w:val="24"/>
                <w:szCs w:val="24"/>
              </w:rPr>
              <w:t xml:space="preserve">1. </w:t>
            </w:r>
            <w:r>
              <w:rPr>
                <w:b/>
                <w:sz w:val="24"/>
                <w:szCs w:val="24"/>
              </w:rPr>
              <w:t>O</w:t>
            </w:r>
            <w:r w:rsidRPr="00115DBE">
              <w:rPr>
                <w:b/>
                <w:sz w:val="24"/>
                <w:szCs w:val="24"/>
              </w:rPr>
              <w:t>ktatás, nevelés</w:t>
            </w:r>
          </w:p>
          <w:p w:rsidR="004449EE" w:rsidRPr="00A62B4E" w:rsidRDefault="004449EE" w:rsidP="00900513">
            <w:pPr>
              <w:pStyle w:val="Listaszerbekezds"/>
              <w:numPr>
                <w:ilvl w:val="0"/>
                <w:numId w:val="21"/>
              </w:numPr>
              <w:spacing w:before="120" w:after="120"/>
              <w:jc w:val="both"/>
              <w:rPr>
                <w:sz w:val="24"/>
                <w:szCs w:val="24"/>
              </w:rPr>
            </w:pPr>
            <w:r>
              <w:rPr>
                <w:sz w:val="24"/>
                <w:szCs w:val="24"/>
              </w:rPr>
              <w:t>…</w:t>
            </w:r>
          </w:p>
          <w:p w:rsidR="004449EE" w:rsidRPr="00A86464" w:rsidRDefault="004449EE" w:rsidP="00900513">
            <w:pPr>
              <w:pStyle w:val="Listaszerbekezds"/>
              <w:numPr>
                <w:ilvl w:val="0"/>
                <w:numId w:val="21"/>
              </w:numPr>
              <w:spacing w:before="120" w:after="120"/>
              <w:jc w:val="both"/>
              <w:rPr>
                <w:sz w:val="24"/>
                <w:szCs w:val="24"/>
              </w:rPr>
            </w:pPr>
            <w:r>
              <w:rPr>
                <w:sz w:val="24"/>
                <w:szCs w:val="24"/>
              </w:rPr>
              <w:t>amennyiben igény mutatkozik rá</w:t>
            </w:r>
            <w:ins w:id="143" w:author="Dell" w:date="2025-09-14T05:07:00Z">
              <w:r>
                <w:rPr>
                  <w:sz w:val="24"/>
                  <w:szCs w:val="24"/>
                </w:rPr>
                <w:t>,</w:t>
              </w:r>
            </w:ins>
            <w:r>
              <w:rPr>
                <w:sz w:val="24"/>
                <w:szCs w:val="24"/>
              </w:rPr>
              <w:t xml:space="preserve"> </w:t>
            </w:r>
            <w:r w:rsidRPr="007A78B0">
              <w:rPr>
                <w:sz w:val="24"/>
                <w:szCs w:val="24"/>
              </w:rPr>
              <w:t>családi bölcsődék támogatása</w:t>
            </w:r>
            <w:ins w:id="144" w:author="Dell" w:date="2025-09-14T05:07:00Z">
              <w:r>
                <w:rPr>
                  <w:sz w:val="24"/>
                  <w:szCs w:val="24"/>
                </w:rPr>
                <w:t xml:space="preserve"> (ha szükséges, akkor helyi rendelet megalkotásával)</w:t>
              </w:r>
            </w:ins>
            <w:del w:id="145" w:author="Dell" w:date="2025-09-14T05:07:00Z">
              <w:r w:rsidRPr="007A78B0">
                <w:rPr>
                  <w:sz w:val="24"/>
                  <w:szCs w:val="24"/>
                </w:rPr>
                <w:delText>;</w:delText>
              </w:r>
            </w:del>
          </w:p>
        </w:tc>
      </w:tr>
      <w:tr w:rsidR="004449EE" w:rsidRPr="00AC6D4F" w:rsidTr="00A86464">
        <w:trPr>
          <w:trHeight w:val="1765"/>
        </w:trPr>
        <w:tc>
          <w:tcPr>
            <w:tcW w:w="5778" w:type="dxa"/>
            <w:shd w:val="clear" w:color="auto" w:fill="auto"/>
          </w:tcPr>
          <w:p w:rsidR="004449EE" w:rsidRPr="00A86464" w:rsidRDefault="004449EE" w:rsidP="00CC7BEF">
            <w:pPr>
              <w:spacing w:before="120"/>
              <w:ind w:left="142"/>
              <w:rPr>
                <w:sz w:val="24"/>
                <w:szCs w:val="24"/>
              </w:rPr>
            </w:pPr>
            <w:r w:rsidRPr="00A86464">
              <w:rPr>
                <w:sz w:val="24"/>
                <w:szCs w:val="24"/>
              </w:rPr>
              <w:t>1.13. Ittlévő külföldi befektetőkkel való kapcsolattartás fontosságát, területeit, a külföldi tőke bevonzásával kapcsolatos stratégiát, hozzáállást meg kell jeleníteni.</w:t>
            </w:r>
          </w:p>
        </w:tc>
        <w:tc>
          <w:tcPr>
            <w:tcW w:w="9781" w:type="dxa"/>
            <w:shd w:val="clear" w:color="auto" w:fill="auto"/>
          </w:tcPr>
          <w:p w:rsidR="004449EE" w:rsidRPr="00FB0F3F" w:rsidRDefault="004449EE" w:rsidP="00A86464">
            <w:pPr>
              <w:spacing w:before="120"/>
              <w:rPr>
                <w:ins w:id="146" w:author="Dell" w:date="2025-09-14T05:07:00Z"/>
                <w:sz w:val="24"/>
                <w:szCs w:val="24"/>
              </w:rPr>
            </w:pPr>
            <w:ins w:id="147" w:author="Dell" w:date="2025-09-14T05:07:00Z">
              <w:r w:rsidRPr="00FB0F3F">
                <w:rPr>
                  <w:sz w:val="24"/>
                  <w:szCs w:val="24"/>
                </w:rPr>
                <w:t>2.4. A vállalkozásösztönzés és gazdaságfejlesztés terén az Önkormányzat</w:t>
              </w:r>
            </w:ins>
          </w:p>
          <w:p w:rsidR="004449EE" w:rsidRPr="00FB0F3F" w:rsidRDefault="004449EE" w:rsidP="00900513">
            <w:pPr>
              <w:pStyle w:val="Listaszerbekezds"/>
              <w:numPr>
                <w:ilvl w:val="0"/>
                <w:numId w:val="15"/>
              </w:numPr>
              <w:rPr>
                <w:ins w:id="148" w:author="Dell" w:date="2025-09-14T05:07:00Z"/>
                <w:sz w:val="24"/>
                <w:szCs w:val="24"/>
              </w:rPr>
            </w:pPr>
            <w:ins w:id="149" w:author="Dell" w:date="2025-09-14T05:07:00Z">
              <w:r w:rsidRPr="00FB0F3F">
                <w:rPr>
                  <w:sz w:val="24"/>
                  <w:szCs w:val="24"/>
                </w:rPr>
                <w:t>elsősorban a magasabb hozzáadott értékű, tudásintenzív és a fenntartható fejlődést szolgáló iparágak területén működő gazdasági szereplők betelepülését, helyben maradását és helybeni fejlesztéseit igyekszik ösztönözni;</w:t>
              </w:r>
            </w:ins>
          </w:p>
          <w:p w:rsidR="004449EE" w:rsidRPr="00FB0F3F" w:rsidRDefault="004449EE" w:rsidP="00900513">
            <w:pPr>
              <w:pStyle w:val="Listaszerbekezds"/>
              <w:numPr>
                <w:ilvl w:val="0"/>
                <w:numId w:val="15"/>
              </w:numPr>
              <w:rPr>
                <w:ins w:id="150" w:author="Dell" w:date="2025-09-14T05:07:00Z"/>
                <w:sz w:val="24"/>
                <w:szCs w:val="24"/>
              </w:rPr>
            </w:pPr>
            <w:ins w:id="151" w:author="Dell" w:date="2025-09-14T05:07:00Z">
              <w:r w:rsidRPr="00FB0F3F">
                <w:rPr>
                  <w:sz w:val="24"/>
                  <w:szCs w:val="24"/>
                </w:rPr>
                <w:t xml:space="preserve">a vállalkozások érdekeit is szolgáló </w:t>
              </w:r>
              <w:proofErr w:type="spellStart"/>
              <w:r w:rsidRPr="00FB0F3F">
                <w:rPr>
                  <w:sz w:val="24"/>
                  <w:szCs w:val="24"/>
                </w:rPr>
                <w:t>infrastuktúra</w:t>
              </w:r>
              <w:proofErr w:type="spellEnd"/>
              <w:r w:rsidRPr="00FB0F3F">
                <w:rPr>
                  <w:sz w:val="24"/>
                  <w:szCs w:val="24"/>
                </w:rPr>
                <w:t>- és energetikai fejlesztéseket valósít meg (közúti, vasúti megközelíthetőség, napelempark);</w:t>
              </w:r>
            </w:ins>
          </w:p>
          <w:p w:rsidR="004449EE" w:rsidRPr="00FB0F3F" w:rsidRDefault="004449EE" w:rsidP="00900513">
            <w:pPr>
              <w:pStyle w:val="Listaszerbekezds"/>
              <w:numPr>
                <w:ilvl w:val="0"/>
                <w:numId w:val="15"/>
              </w:numPr>
              <w:rPr>
                <w:ins w:id="152" w:author="Dell" w:date="2025-09-14T05:07:00Z"/>
                <w:sz w:val="24"/>
                <w:szCs w:val="24"/>
              </w:rPr>
            </w:pPr>
            <w:ins w:id="153" w:author="Dell" w:date="2025-09-14T05:07:00Z">
              <w:r w:rsidRPr="00FB0F3F">
                <w:rPr>
                  <w:sz w:val="24"/>
                  <w:szCs w:val="24"/>
                </w:rPr>
                <w:t>vállalkozásösztönző szabályozói gyakorlatot (szabályozási vonalak meghatározása) és adópolitikát folytat;</w:t>
              </w:r>
            </w:ins>
          </w:p>
          <w:p w:rsidR="004449EE" w:rsidRPr="00FB0F3F" w:rsidRDefault="004449EE" w:rsidP="00900513">
            <w:pPr>
              <w:pStyle w:val="Listaszerbekezds"/>
              <w:numPr>
                <w:ilvl w:val="0"/>
                <w:numId w:val="15"/>
              </w:numPr>
              <w:rPr>
                <w:ins w:id="154" w:author="Dell" w:date="2025-09-14T05:07:00Z"/>
                <w:sz w:val="24"/>
                <w:szCs w:val="24"/>
              </w:rPr>
            </w:pPr>
            <w:ins w:id="155" w:author="Dell" w:date="2025-09-14T05:07:00Z">
              <w:r w:rsidRPr="00FB0F3F">
                <w:rPr>
                  <w:sz w:val="24"/>
                  <w:szCs w:val="24"/>
                </w:rPr>
                <w:t xml:space="preserve">támogatja a helyi termékek népszerűsítését és piacra jutását; </w:t>
              </w:r>
            </w:ins>
          </w:p>
          <w:p w:rsidR="004449EE" w:rsidRPr="00FB0F3F" w:rsidRDefault="004449EE" w:rsidP="00900513">
            <w:pPr>
              <w:pStyle w:val="Listaszerbekezds"/>
              <w:numPr>
                <w:ilvl w:val="0"/>
                <w:numId w:val="15"/>
              </w:numPr>
              <w:rPr>
                <w:ins w:id="156" w:author="Dell" w:date="2025-09-14T05:07:00Z"/>
                <w:sz w:val="24"/>
                <w:szCs w:val="24"/>
              </w:rPr>
            </w:pPr>
            <w:ins w:id="157" w:author="Dell" w:date="2025-09-14T05:07:00Z">
              <w:r w:rsidRPr="00FB0F3F">
                <w:rPr>
                  <w:sz w:val="24"/>
                  <w:szCs w:val="24"/>
                </w:rPr>
                <w:t>regionális szerveződésű gazdasági hálózatok kiépülését szorgalmazza;</w:t>
              </w:r>
            </w:ins>
          </w:p>
          <w:p w:rsidR="004449EE" w:rsidRDefault="004449EE" w:rsidP="00900513">
            <w:pPr>
              <w:pStyle w:val="Listaszerbekezds"/>
              <w:numPr>
                <w:ilvl w:val="0"/>
                <w:numId w:val="15"/>
              </w:numPr>
              <w:rPr>
                <w:sz w:val="24"/>
                <w:szCs w:val="24"/>
              </w:rPr>
            </w:pPr>
            <w:ins w:id="158" w:author="Dell" w:date="2025-09-14T05:07:00Z">
              <w:r>
                <w:rPr>
                  <w:sz w:val="24"/>
                  <w:szCs w:val="24"/>
                </w:rPr>
                <w:t xml:space="preserve">fenntartja </w:t>
              </w:r>
              <w:r w:rsidRPr="00DC65EB">
                <w:rPr>
                  <w:sz w:val="24"/>
                  <w:szCs w:val="24"/>
                </w:rPr>
                <w:t>városi ösztöndíjprogram</w:t>
              </w:r>
              <w:r>
                <w:rPr>
                  <w:sz w:val="24"/>
                  <w:szCs w:val="24"/>
                </w:rPr>
                <w:t>já</w:t>
              </w:r>
              <w:r w:rsidRPr="00DC65EB">
                <w:rPr>
                  <w:sz w:val="24"/>
                  <w:szCs w:val="24"/>
                </w:rPr>
                <w:t>t indít a helyben jelentkező munkaerőhiány enyhítésére (a végzett diákok helyben maradása és helybeni munkavállalása érdekében</w:t>
              </w:r>
              <w:r w:rsidRPr="00FB0F3F">
                <w:rPr>
                  <w:sz w:val="24"/>
                  <w:szCs w:val="24"/>
                </w:rPr>
                <w:t>);</w:t>
              </w:r>
            </w:ins>
          </w:p>
          <w:p w:rsidR="004449EE" w:rsidRPr="00AC6D4F" w:rsidRDefault="004449EE" w:rsidP="00900513">
            <w:pPr>
              <w:pStyle w:val="Listaszerbekezds"/>
              <w:numPr>
                <w:ilvl w:val="0"/>
                <w:numId w:val="15"/>
              </w:numPr>
              <w:rPr>
                <w:sz w:val="28"/>
                <w:szCs w:val="28"/>
              </w:rPr>
            </w:pPr>
            <w:ins w:id="159" w:author="Dell" w:date="2025-09-14T05:07:00Z">
              <w:r>
                <w:rPr>
                  <w:sz w:val="24"/>
                  <w:szCs w:val="24"/>
                </w:rPr>
                <w:t xml:space="preserve">igény szerint </w:t>
              </w:r>
              <w:r w:rsidRPr="00FB0F3F">
                <w:rPr>
                  <w:sz w:val="24"/>
                  <w:szCs w:val="24"/>
                </w:rPr>
                <w:t xml:space="preserve">közvetít </w:t>
              </w:r>
              <w:r w:rsidRPr="00DC65EB">
                <w:rPr>
                  <w:sz w:val="24"/>
                  <w:szCs w:val="24"/>
                </w:rPr>
                <w:t>(fenntartói jogosítványok híján)</w:t>
              </w:r>
              <w:r w:rsidRPr="00FB0F3F">
                <w:rPr>
                  <w:sz w:val="24"/>
                  <w:szCs w:val="24"/>
                </w:rPr>
                <w:t xml:space="preserve"> a helyi szakoktatási intézmények és vállalkozások között olyan képzési struktúra kialakítására irányuló együttműködés érdekében, amelyben a diákok valóban a vállalkozások igényeinek megfelelő kompetenciákat sajátítják el.</w:t>
              </w:r>
            </w:ins>
          </w:p>
        </w:tc>
      </w:tr>
      <w:tr w:rsidR="004449EE" w:rsidRPr="00AC6D4F" w:rsidTr="00EF0C00">
        <w:tc>
          <w:tcPr>
            <w:tcW w:w="5778" w:type="dxa"/>
            <w:shd w:val="clear" w:color="auto" w:fill="auto"/>
          </w:tcPr>
          <w:p w:rsidR="004449EE" w:rsidRPr="00A86464" w:rsidRDefault="004449EE" w:rsidP="00CC7BEF">
            <w:pPr>
              <w:spacing w:before="120"/>
              <w:ind w:left="142"/>
              <w:rPr>
                <w:sz w:val="24"/>
                <w:szCs w:val="24"/>
              </w:rPr>
            </w:pPr>
            <w:r w:rsidRPr="00A86464">
              <w:rPr>
                <w:sz w:val="24"/>
                <w:szCs w:val="24"/>
              </w:rPr>
              <w:t>1.14. Ki kell térni a civil keretek fenntartásának fontosságára, megőrzésükre.</w:t>
            </w:r>
          </w:p>
        </w:tc>
        <w:tc>
          <w:tcPr>
            <w:tcW w:w="9781" w:type="dxa"/>
            <w:shd w:val="clear" w:color="auto" w:fill="auto"/>
          </w:tcPr>
          <w:p w:rsidR="004449EE" w:rsidRPr="0066220D" w:rsidRDefault="004449EE" w:rsidP="0066220D">
            <w:pPr>
              <w:spacing w:before="120" w:after="120" w:line="276" w:lineRule="auto"/>
              <w:ind w:left="567" w:hanging="567"/>
              <w:rPr>
                <w:sz w:val="28"/>
              </w:rPr>
            </w:pPr>
            <w:r w:rsidRPr="00316C43">
              <w:rPr>
                <w:rFonts w:cstheme="minorHAnsi"/>
                <w:b/>
                <w:sz w:val="24"/>
                <w:szCs w:val="24"/>
              </w:rPr>
              <w:t>9.7.</w:t>
            </w:r>
            <w:ins w:id="160" w:author="Dell" w:date="2025-09-14T05:07:00Z">
              <w:r>
                <w:rPr>
                  <w:rFonts w:cstheme="minorHAnsi"/>
                  <w:b/>
                  <w:sz w:val="24"/>
                  <w:szCs w:val="24"/>
                </w:rPr>
                <w:t xml:space="preserve"> </w:t>
              </w:r>
              <w:r w:rsidRPr="00754C25">
                <w:rPr>
                  <w:sz w:val="24"/>
                  <w:szCs w:val="24"/>
                </w:rPr>
                <w:t>Az</w:t>
              </w:r>
            </w:ins>
            <w:ins w:id="161" w:author="Dell" w:date="2025-09-14T05:32:00Z">
              <w:r>
                <w:rPr>
                  <w:sz w:val="24"/>
                  <w:szCs w:val="24"/>
                </w:rPr>
                <w:t xml:space="preserve"> Önkormányzat </w:t>
              </w:r>
            </w:ins>
            <w:ins w:id="162" w:author="Dell" w:date="2025-09-14T05:07:00Z">
              <w:r w:rsidRPr="00754C25">
                <w:rPr>
                  <w:sz w:val="24"/>
                  <w:szCs w:val="24"/>
                </w:rPr>
                <w:t>elkötelezett a civil keretek fenntartásának fontossága, megőrzése mellett.</w:t>
              </w:r>
            </w:ins>
          </w:p>
        </w:tc>
      </w:tr>
      <w:tr w:rsidR="004449EE" w:rsidRPr="00AC6D4F" w:rsidTr="00A82F1B">
        <w:tc>
          <w:tcPr>
            <w:tcW w:w="15559" w:type="dxa"/>
            <w:gridSpan w:val="2"/>
          </w:tcPr>
          <w:p w:rsidR="004449EE" w:rsidRPr="00AC6D4F" w:rsidRDefault="004449EE" w:rsidP="006427D6">
            <w:pPr>
              <w:spacing w:before="120" w:after="120"/>
              <w:rPr>
                <w:sz w:val="28"/>
                <w:szCs w:val="28"/>
              </w:rPr>
            </w:pPr>
            <w:r>
              <w:rPr>
                <w:sz w:val="24"/>
                <w:szCs w:val="24"/>
              </w:rPr>
              <w:t xml:space="preserve">   </w:t>
            </w:r>
            <w:r w:rsidRPr="00A86464">
              <w:rPr>
                <w:sz w:val="24"/>
                <w:szCs w:val="24"/>
              </w:rPr>
              <w:t>1.15. A következő kötelező önkormányzati feladatokhoz kapcsolódó elképzeléseket meg kell jeleníteni:</w:t>
            </w:r>
          </w:p>
        </w:tc>
      </w:tr>
      <w:tr w:rsidR="004449EE" w:rsidRPr="00AC6D4F" w:rsidTr="0066220D">
        <w:tc>
          <w:tcPr>
            <w:tcW w:w="5778" w:type="dxa"/>
          </w:tcPr>
          <w:p w:rsidR="004449EE" w:rsidRPr="00A86464" w:rsidRDefault="004449EE" w:rsidP="003A3EDE">
            <w:pPr>
              <w:spacing w:before="120"/>
              <w:ind w:left="1134" w:hanging="708"/>
              <w:rPr>
                <w:sz w:val="24"/>
                <w:szCs w:val="24"/>
              </w:rPr>
            </w:pPr>
            <w:r w:rsidRPr="00A86464">
              <w:rPr>
                <w:sz w:val="24"/>
                <w:szCs w:val="24"/>
              </w:rPr>
              <w:lastRenderedPageBreak/>
              <w:t>1.15.1. nemzetiségekkel való együttműködés,</w:t>
            </w:r>
          </w:p>
        </w:tc>
        <w:tc>
          <w:tcPr>
            <w:tcW w:w="9781" w:type="dxa"/>
            <w:shd w:val="clear" w:color="auto" w:fill="auto"/>
          </w:tcPr>
          <w:p w:rsidR="004449EE" w:rsidRPr="000E2D7A" w:rsidRDefault="004449EE" w:rsidP="003A3EDE">
            <w:pPr>
              <w:spacing w:before="120" w:after="120"/>
              <w:rPr>
                <w:sz w:val="24"/>
                <w:szCs w:val="24"/>
              </w:rPr>
            </w:pPr>
            <w:r w:rsidRPr="000E2D7A">
              <w:rPr>
                <w:sz w:val="24"/>
                <w:szCs w:val="24"/>
              </w:rPr>
              <w:t xml:space="preserve">– </w:t>
            </w:r>
            <w:r w:rsidR="00014A79">
              <w:rPr>
                <w:i/>
                <w:sz w:val="24"/>
                <w:szCs w:val="24"/>
              </w:rPr>
              <w:t>[</w:t>
            </w:r>
            <w:r w:rsidRPr="003A3EDE">
              <w:rPr>
                <w:i/>
                <w:sz w:val="24"/>
                <w:szCs w:val="24"/>
              </w:rPr>
              <w:t>gazdasági/fejlesztési szempontból nem releváns</w:t>
            </w:r>
            <w:r w:rsidR="00014A79">
              <w:rPr>
                <w:i/>
                <w:sz w:val="24"/>
                <w:szCs w:val="24"/>
              </w:rPr>
              <w:t>]</w:t>
            </w:r>
          </w:p>
        </w:tc>
      </w:tr>
      <w:tr w:rsidR="004449EE" w:rsidRPr="00AC6D4F" w:rsidTr="00A86464">
        <w:tc>
          <w:tcPr>
            <w:tcW w:w="5778" w:type="dxa"/>
          </w:tcPr>
          <w:p w:rsidR="004449EE" w:rsidRPr="00A86464" w:rsidRDefault="004449EE" w:rsidP="003A3EDE">
            <w:pPr>
              <w:spacing w:before="120"/>
              <w:ind w:left="1134" w:hanging="708"/>
              <w:rPr>
                <w:sz w:val="24"/>
                <w:szCs w:val="24"/>
              </w:rPr>
            </w:pPr>
            <w:r w:rsidRPr="00A86464">
              <w:rPr>
                <w:sz w:val="24"/>
                <w:szCs w:val="24"/>
              </w:rPr>
              <w:t>1.15.2. környezet-egészségügy (köztisztaság, települési környezet tisztaságának biztosítása)</w:t>
            </w:r>
          </w:p>
        </w:tc>
        <w:tc>
          <w:tcPr>
            <w:tcW w:w="9781" w:type="dxa"/>
            <w:shd w:val="clear" w:color="auto" w:fill="auto"/>
          </w:tcPr>
          <w:p w:rsidR="004449EE" w:rsidRPr="00A86464" w:rsidRDefault="004449EE" w:rsidP="00A86464">
            <w:pPr>
              <w:spacing w:before="120" w:after="120"/>
              <w:jc w:val="both"/>
              <w:rPr>
                <w:rFonts w:cstheme="minorHAnsi"/>
                <w:sz w:val="24"/>
                <w:szCs w:val="24"/>
              </w:rPr>
            </w:pPr>
            <w:r>
              <w:rPr>
                <w:rFonts w:cstheme="minorHAnsi"/>
                <w:b/>
                <w:sz w:val="24"/>
                <w:szCs w:val="24"/>
              </w:rPr>
              <w:t>7.</w:t>
            </w:r>
            <w:r w:rsidRPr="00115DBE">
              <w:rPr>
                <w:rFonts w:cstheme="minorHAnsi"/>
                <w:b/>
                <w:sz w:val="24"/>
                <w:szCs w:val="24"/>
              </w:rPr>
              <w:t xml:space="preserve">13. </w:t>
            </w:r>
            <w:r w:rsidRPr="00115DBE">
              <w:rPr>
                <w:rFonts w:cstheme="minorHAnsi"/>
                <w:sz w:val="24"/>
                <w:szCs w:val="24"/>
              </w:rPr>
              <w:t xml:space="preserve">közvilágítás kiépítése Ugyer XII. dűlőben az óvodáig a hiányzó </w:t>
            </w:r>
            <w:ins w:id="163" w:author="Dell" w:date="2025-09-14T05:07:00Z">
              <w:r w:rsidRPr="00754C25">
                <w:rPr>
                  <w:rFonts w:cstheme="minorHAnsi"/>
                  <w:sz w:val="24"/>
                  <w:szCs w:val="24"/>
                </w:rPr>
                <w:t xml:space="preserve">szakaszon, továbbá </w:t>
              </w:r>
              <w:r w:rsidRPr="00754C25">
                <w:rPr>
                  <w:sz w:val="24"/>
                  <w:szCs w:val="24"/>
                </w:rPr>
                <w:t>a lámpatestek sűrítése, ahol ezt a lakosság igényli</w:t>
              </w:r>
              <w:r w:rsidRPr="00754C25">
                <w:rPr>
                  <w:rFonts w:cstheme="minorHAnsi"/>
                  <w:sz w:val="24"/>
                  <w:szCs w:val="24"/>
                </w:rPr>
                <w:t>;</w:t>
              </w:r>
            </w:ins>
            <w:del w:id="164" w:author="Dell" w:date="2025-09-14T05:07:00Z">
              <w:r w:rsidRPr="00115DBE">
                <w:rPr>
                  <w:rFonts w:cstheme="minorHAnsi"/>
                  <w:sz w:val="24"/>
                  <w:szCs w:val="24"/>
                </w:rPr>
                <w:delText>szakaszon;</w:delText>
              </w:r>
            </w:del>
          </w:p>
        </w:tc>
      </w:tr>
      <w:tr w:rsidR="004449EE" w:rsidRPr="00AC6D4F" w:rsidTr="0066220D">
        <w:tc>
          <w:tcPr>
            <w:tcW w:w="5778" w:type="dxa"/>
          </w:tcPr>
          <w:p w:rsidR="004449EE" w:rsidRPr="00A86464" w:rsidRDefault="004449EE" w:rsidP="003A3EDE">
            <w:pPr>
              <w:spacing w:before="120"/>
              <w:ind w:left="1134" w:hanging="708"/>
              <w:rPr>
                <w:sz w:val="24"/>
                <w:szCs w:val="24"/>
              </w:rPr>
            </w:pPr>
            <w:r w:rsidRPr="00A86464">
              <w:rPr>
                <w:sz w:val="24"/>
                <w:szCs w:val="24"/>
              </w:rPr>
              <w:t>1.15.3. közmunka, közcélú munka kérdésköre.</w:t>
            </w:r>
          </w:p>
        </w:tc>
        <w:tc>
          <w:tcPr>
            <w:tcW w:w="9781" w:type="dxa"/>
            <w:shd w:val="clear" w:color="auto" w:fill="auto"/>
          </w:tcPr>
          <w:p w:rsidR="004449EE" w:rsidRPr="00AC6D4F" w:rsidRDefault="004449EE" w:rsidP="00265578">
            <w:pPr>
              <w:spacing w:before="120" w:after="120"/>
              <w:rPr>
                <w:sz w:val="28"/>
                <w:szCs w:val="28"/>
              </w:rPr>
            </w:pPr>
            <w:r w:rsidRPr="000E2D7A">
              <w:rPr>
                <w:sz w:val="24"/>
                <w:szCs w:val="24"/>
              </w:rPr>
              <w:t xml:space="preserve">– </w:t>
            </w:r>
            <w:r w:rsidR="00014A79">
              <w:rPr>
                <w:i/>
                <w:sz w:val="24"/>
                <w:szCs w:val="24"/>
              </w:rPr>
              <w:t>[</w:t>
            </w:r>
            <w:r w:rsidRPr="003A3EDE">
              <w:rPr>
                <w:i/>
                <w:sz w:val="24"/>
                <w:szCs w:val="24"/>
              </w:rPr>
              <w:t>gazdasági/fejlesztési szempontból nem releváns</w:t>
            </w:r>
            <w:r w:rsidR="00014A79">
              <w:rPr>
                <w:i/>
                <w:sz w:val="24"/>
                <w:szCs w:val="24"/>
              </w:rPr>
              <w:t>]</w:t>
            </w:r>
          </w:p>
        </w:tc>
      </w:tr>
      <w:tr w:rsidR="004449EE" w:rsidRPr="00AC6D4F" w:rsidTr="00A86464">
        <w:tc>
          <w:tcPr>
            <w:tcW w:w="5778" w:type="dxa"/>
            <w:shd w:val="clear" w:color="auto" w:fill="auto"/>
          </w:tcPr>
          <w:p w:rsidR="004449EE" w:rsidRPr="00A86464" w:rsidRDefault="004449EE" w:rsidP="00CC7BEF">
            <w:pPr>
              <w:spacing w:before="120"/>
              <w:ind w:left="142"/>
              <w:rPr>
                <w:sz w:val="24"/>
                <w:szCs w:val="24"/>
              </w:rPr>
            </w:pPr>
            <w:r w:rsidRPr="00A86464">
              <w:rPr>
                <w:sz w:val="24"/>
                <w:szCs w:val="24"/>
              </w:rPr>
              <w:t>1.16. A Képviselő-testület a járdaépítést kiemelt feladatként kívánja kezelni, és külön költségvetési soron kívánja későbbi rendeleteiben szerepeltetni.</w:t>
            </w:r>
          </w:p>
        </w:tc>
        <w:tc>
          <w:tcPr>
            <w:tcW w:w="9781" w:type="dxa"/>
            <w:shd w:val="clear" w:color="auto" w:fill="auto"/>
          </w:tcPr>
          <w:p w:rsidR="004449EE" w:rsidRPr="00A86464" w:rsidRDefault="004449EE" w:rsidP="00A86464">
            <w:pPr>
              <w:pStyle w:val="NormlWeb"/>
              <w:shd w:val="clear" w:color="auto" w:fill="FFFFFF"/>
              <w:spacing w:before="120" w:beforeAutospacing="0" w:after="120" w:afterAutospacing="0"/>
              <w:jc w:val="both"/>
              <w:rPr>
                <w:rFonts w:asciiTheme="minorHAnsi" w:hAnsiTheme="minorHAnsi" w:cstheme="minorHAnsi"/>
                <w:b/>
                <w:color w:val="000000" w:themeColor="text1"/>
              </w:rPr>
            </w:pPr>
            <w:ins w:id="165" w:author="Dell" w:date="2025-09-14T05:07:00Z">
              <w:r w:rsidRPr="00887AB1">
                <w:rPr>
                  <w:rFonts w:asciiTheme="minorHAnsi" w:hAnsiTheme="minorHAnsi"/>
                  <w:b/>
                </w:rPr>
                <w:t>6.18.</w:t>
              </w:r>
              <w:r>
                <w:rPr>
                  <w:rFonts w:asciiTheme="minorHAnsi" w:hAnsiTheme="minorHAnsi"/>
                </w:rPr>
                <w:t xml:space="preserve"> </w:t>
              </w:r>
              <w:r w:rsidRPr="00887AB1">
                <w:rPr>
                  <w:rFonts w:asciiTheme="minorHAnsi" w:hAnsiTheme="minorHAnsi"/>
                </w:rPr>
                <w:t>Az Önkormányzat a járdaépítést kiemelt feladatként kívánja kezelni, ezért a következőkben külön költségvetési soron fogja rendeleteiben szerepeltetni.</w:t>
              </w:r>
            </w:ins>
          </w:p>
        </w:tc>
      </w:tr>
      <w:tr w:rsidR="004449EE" w:rsidRPr="00AC6D4F" w:rsidTr="00014A79">
        <w:tc>
          <w:tcPr>
            <w:tcW w:w="5778" w:type="dxa"/>
            <w:shd w:val="clear" w:color="auto" w:fill="auto"/>
          </w:tcPr>
          <w:p w:rsidR="004449EE" w:rsidRPr="00A86464" w:rsidRDefault="004449EE" w:rsidP="00CC7BEF">
            <w:pPr>
              <w:spacing w:before="120"/>
              <w:ind w:left="142"/>
              <w:rPr>
                <w:sz w:val="24"/>
                <w:szCs w:val="24"/>
              </w:rPr>
            </w:pPr>
            <w:r w:rsidRPr="00A86464">
              <w:rPr>
                <w:sz w:val="24"/>
                <w:szCs w:val="24"/>
              </w:rPr>
              <w:t>1.17. Korábbi tüdőgondozó épületének sorsa kapcsán konszenzusra kell jutni.</w:t>
            </w:r>
          </w:p>
        </w:tc>
        <w:tc>
          <w:tcPr>
            <w:tcW w:w="9781" w:type="dxa"/>
            <w:shd w:val="clear" w:color="auto" w:fill="auto"/>
            <w:vAlign w:val="center"/>
          </w:tcPr>
          <w:p w:rsidR="004449EE" w:rsidRPr="00014A79" w:rsidRDefault="00914DC0" w:rsidP="00014A79">
            <w:pPr>
              <w:spacing w:before="120" w:after="120"/>
              <w:jc w:val="center"/>
              <w:rPr>
                <w:rFonts w:cstheme="minorHAnsi"/>
                <w:i/>
                <w:sz w:val="24"/>
                <w:szCs w:val="24"/>
              </w:rPr>
            </w:pPr>
            <w:r w:rsidRPr="00014A79">
              <w:rPr>
                <w:rFonts w:cstheme="minorHAnsi"/>
                <w:i/>
                <w:sz w:val="24"/>
                <w:szCs w:val="24"/>
              </w:rPr>
              <w:t>lásd</w:t>
            </w:r>
            <w:r w:rsidR="00C85605" w:rsidRPr="00014A79">
              <w:rPr>
                <w:rFonts w:cstheme="minorHAnsi"/>
                <w:i/>
                <w:sz w:val="24"/>
                <w:szCs w:val="24"/>
              </w:rPr>
              <w:t xml:space="preserve"> V</w:t>
            </w:r>
            <w:r w:rsidR="000A6869" w:rsidRPr="00014A79">
              <w:rPr>
                <w:rFonts w:cstheme="minorHAnsi"/>
                <w:i/>
                <w:sz w:val="24"/>
                <w:szCs w:val="24"/>
              </w:rPr>
              <w:t>I</w:t>
            </w:r>
            <w:r w:rsidR="00C85605" w:rsidRPr="00014A79">
              <w:rPr>
                <w:rFonts w:cstheme="minorHAnsi"/>
                <w:i/>
                <w:sz w:val="24"/>
                <w:szCs w:val="24"/>
              </w:rPr>
              <w:t>I</w:t>
            </w:r>
            <w:r w:rsidRPr="00014A79">
              <w:rPr>
                <w:rFonts w:cstheme="minorHAnsi"/>
                <w:i/>
                <w:sz w:val="24"/>
                <w:szCs w:val="24"/>
              </w:rPr>
              <w:t>.</w:t>
            </w:r>
          </w:p>
        </w:tc>
      </w:tr>
      <w:tr w:rsidR="004449EE" w:rsidRPr="00AC6D4F" w:rsidTr="000B6FDC">
        <w:trPr>
          <w:trHeight w:val="1171"/>
        </w:trPr>
        <w:tc>
          <w:tcPr>
            <w:tcW w:w="5778" w:type="dxa"/>
            <w:vMerge w:val="restart"/>
            <w:shd w:val="clear" w:color="auto" w:fill="auto"/>
          </w:tcPr>
          <w:p w:rsidR="004449EE" w:rsidRPr="00A86464" w:rsidRDefault="004449EE" w:rsidP="00CC7BEF">
            <w:pPr>
              <w:spacing w:before="120"/>
              <w:ind w:left="142"/>
              <w:rPr>
                <w:sz w:val="24"/>
                <w:szCs w:val="24"/>
              </w:rPr>
            </w:pPr>
            <w:r w:rsidRPr="00A86464">
              <w:rPr>
                <w:sz w:val="24"/>
                <w:szCs w:val="24"/>
              </w:rPr>
              <w:t>1.18. Pályázatok segítségével meg kell célozni egy új óvoda építését a város nyugati részén és ugyanilyen gonddal kell eljárni az új kerékpárutak kialakítása kapcsán</w:t>
            </w:r>
          </w:p>
        </w:tc>
        <w:tc>
          <w:tcPr>
            <w:tcW w:w="9781" w:type="dxa"/>
            <w:shd w:val="clear" w:color="auto" w:fill="auto"/>
          </w:tcPr>
          <w:p w:rsidR="004449EE" w:rsidRPr="00115DBE" w:rsidRDefault="004449EE" w:rsidP="000B6FDC">
            <w:pPr>
              <w:spacing w:before="120"/>
              <w:jc w:val="both"/>
              <w:rPr>
                <w:b/>
                <w:sz w:val="24"/>
                <w:szCs w:val="24"/>
              </w:rPr>
            </w:pPr>
            <w:r>
              <w:rPr>
                <w:b/>
                <w:sz w:val="24"/>
                <w:szCs w:val="24"/>
              </w:rPr>
              <w:t>9.</w:t>
            </w:r>
            <w:r w:rsidRPr="00115DBE">
              <w:rPr>
                <w:b/>
                <w:sz w:val="24"/>
                <w:szCs w:val="24"/>
              </w:rPr>
              <w:t xml:space="preserve">1. </w:t>
            </w:r>
            <w:r>
              <w:rPr>
                <w:b/>
                <w:sz w:val="24"/>
                <w:szCs w:val="24"/>
              </w:rPr>
              <w:t>O</w:t>
            </w:r>
            <w:r w:rsidRPr="00115DBE">
              <w:rPr>
                <w:b/>
                <w:sz w:val="24"/>
                <w:szCs w:val="24"/>
              </w:rPr>
              <w:t>ktatás, nevelés</w:t>
            </w:r>
          </w:p>
          <w:p w:rsidR="004449EE" w:rsidRPr="00A62B4E" w:rsidRDefault="004449EE" w:rsidP="00900513">
            <w:pPr>
              <w:pStyle w:val="Listaszerbekezds"/>
              <w:numPr>
                <w:ilvl w:val="0"/>
                <w:numId w:val="21"/>
              </w:numPr>
              <w:spacing w:after="120"/>
              <w:ind w:left="714" w:hanging="357"/>
              <w:jc w:val="both"/>
              <w:rPr>
                <w:sz w:val="24"/>
                <w:szCs w:val="24"/>
              </w:rPr>
            </w:pPr>
            <w:r>
              <w:rPr>
                <w:sz w:val="24"/>
                <w:szCs w:val="24"/>
              </w:rPr>
              <w:t>…</w:t>
            </w:r>
          </w:p>
          <w:p w:rsidR="004449EE" w:rsidRPr="000B6FDC" w:rsidRDefault="004449EE" w:rsidP="00900513">
            <w:pPr>
              <w:pStyle w:val="Listaszerbekezds"/>
              <w:numPr>
                <w:ilvl w:val="0"/>
                <w:numId w:val="21"/>
              </w:numPr>
              <w:spacing w:before="120" w:line="276" w:lineRule="auto"/>
              <w:ind w:left="714" w:hanging="357"/>
              <w:rPr>
                <w:sz w:val="24"/>
                <w:szCs w:val="24"/>
              </w:rPr>
            </w:pPr>
            <w:ins w:id="166" w:author="Dell" w:date="2025-09-14T05:07:00Z">
              <w:r w:rsidRPr="00887AB1">
                <w:rPr>
                  <w:sz w:val="24"/>
                  <w:szCs w:val="24"/>
                </w:rPr>
                <w:t>pályázatok segítségével meg kell célozni egy új óvoda építését a város nyugati részén;</w:t>
              </w:r>
            </w:ins>
          </w:p>
        </w:tc>
      </w:tr>
      <w:tr w:rsidR="004449EE" w:rsidRPr="00AC6D4F" w:rsidTr="00A86464">
        <w:trPr>
          <w:trHeight w:val="1171"/>
        </w:trPr>
        <w:tc>
          <w:tcPr>
            <w:tcW w:w="5778" w:type="dxa"/>
            <w:vMerge/>
            <w:shd w:val="clear" w:color="auto" w:fill="auto"/>
          </w:tcPr>
          <w:p w:rsidR="004449EE" w:rsidRPr="00A86464" w:rsidRDefault="004449EE" w:rsidP="00CC7BEF">
            <w:pPr>
              <w:spacing w:before="120"/>
              <w:ind w:left="142"/>
              <w:rPr>
                <w:sz w:val="24"/>
                <w:szCs w:val="24"/>
              </w:rPr>
            </w:pPr>
          </w:p>
        </w:tc>
        <w:tc>
          <w:tcPr>
            <w:tcW w:w="9781" w:type="dxa"/>
            <w:shd w:val="clear" w:color="auto" w:fill="auto"/>
          </w:tcPr>
          <w:p w:rsidR="004449EE" w:rsidRPr="00115DBE" w:rsidRDefault="004449EE" w:rsidP="000B6FDC">
            <w:pPr>
              <w:spacing w:before="120"/>
              <w:jc w:val="both"/>
              <w:rPr>
                <w:rFonts w:cstheme="minorHAnsi"/>
                <w:b/>
                <w:sz w:val="24"/>
                <w:szCs w:val="24"/>
              </w:rPr>
            </w:pPr>
            <w:r>
              <w:rPr>
                <w:rFonts w:cstheme="minorHAnsi"/>
                <w:b/>
                <w:sz w:val="24"/>
                <w:szCs w:val="24"/>
              </w:rPr>
              <w:t>6.9</w:t>
            </w:r>
            <w:r w:rsidRPr="00115DBE">
              <w:rPr>
                <w:rFonts w:cstheme="minorHAnsi"/>
                <w:b/>
                <w:sz w:val="24"/>
                <w:szCs w:val="24"/>
              </w:rPr>
              <w:t>.</w:t>
            </w:r>
            <w:r w:rsidRPr="00115DBE">
              <w:rPr>
                <w:rFonts w:cstheme="minorHAnsi"/>
                <w:sz w:val="24"/>
                <w:szCs w:val="24"/>
              </w:rPr>
              <w:t xml:space="preserve"> </w:t>
            </w:r>
            <w:r w:rsidRPr="00115DBE">
              <w:rPr>
                <w:rFonts w:cstheme="minorHAnsi"/>
                <w:b/>
                <w:sz w:val="24"/>
                <w:szCs w:val="24"/>
              </w:rPr>
              <w:t>Kerékpárutak építése</w:t>
            </w:r>
          </w:p>
          <w:p w:rsidR="004449EE" w:rsidRDefault="004449EE" w:rsidP="00900513">
            <w:pPr>
              <w:pStyle w:val="Listaszerbekezds"/>
              <w:numPr>
                <w:ilvl w:val="0"/>
                <w:numId w:val="19"/>
              </w:numPr>
              <w:spacing w:after="120"/>
              <w:ind w:left="714" w:hanging="357"/>
              <w:jc w:val="both"/>
              <w:rPr>
                <w:rFonts w:cstheme="minorHAnsi"/>
                <w:sz w:val="24"/>
                <w:szCs w:val="24"/>
              </w:rPr>
            </w:pPr>
            <w:r>
              <w:rPr>
                <w:rFonts w:cstheme="minorHAnsi"/>
                <w:sz w:val="24"/>
                <w:szCs w:val="24"/>
              </w:rPr>
              <w:t>…</w:t>
            </w:r>
          </w:p>
          <w:p w:rsidR="004449EE" w:rsidRPr="000B6FDC" w:rsidRDefault="004449EE" w:rsidP="00900513">
            <w:pPr>
              <w:pStyle w:val="Listaszerbekezds"/>
              <w:numPr>
                <w:ilvl w:val="0"/>
                <w:numId w:val="19"/>
              </w:numPr>
              <w:spacing w:before="120" w:after="120"/>
              <w:jc w:val="both"/>
              <w:rPr>
                <w:rFonts w:cstheme="minorHAnsi"/>
                <w:sz w:val="24"/>
                <w:szCs w:val="24"/>
              </w:rPr>
            </w:pPr>
            <w:ins w:id="167" w:author="Dell" w:date="2025-09-14T05:07:00Z">
              <w:r w:rsidRPr="00CF42DF">
                <w:rPr>
                  <w:sz w:val="24"/>
                  <w:szCs w:val="24"/>
                </w:rPr>
                <w:t>a pályázati lehetőségek gondos kihasználásával törekedni kell a kerékpárút-hálózat intenzív, ugyanakkor tervszerű bővítésére;</w:t>
              </w:r>
            </w:ins>
          </w:p>
        </w:tc>
      </w:tr>
    </w:tbl>
    <w:p w:rsidR="000B6FDC" w:rsidRPr="00363A97" w:rsidRDefault="000B6FDC" w:rsidP="00363A97">
      <w:pPr>
        <w:spacing w:after="0" w:line="240" w:lineRule="auto"/>
        <w:ind w:left="357"/>
        <w:rPr>
          <w:b/>
          <w:sz w:val="8"/>
          <w:szCs w:val="8"/>
        </w:rPr>
      </w:pPr>
    </w:p>
    <w:tbl>
      <w:tblPr>
        <w:tblStyle w:val="Rcsostblzat"/>
        <w:tblW w:w="15559" w:type="dxa"/>
        <w:tblLayout w:type="fixed"/>
        <w:tblLook w:val="04A0" w:firstRow="1" w:lastRow="0" w:firstColumn="1" w:lastColumn="0" w:noHBand="0" w:noVBand="1"/>
      </w:tblPr>
      <w:tblGrid>
        <w:gridCol w:w="6629"/>
        <w:gridCol w:w="8930"/>
      </w:tblGrid>
      <w:tr w:rsidR="003A5011" w:rsidRPr="00AC6D4F" w:rsidTr="000B6FDC">
        <w:tc>
          <w:tcPr>
            <w:tcW w:w="15559" w:type="dxa"/>
            <w:gridSpan w:val="2"/>
            <w:shd w:val="clear" w:color="auto" w:fill="D9D9D9" w:themeFill="background1" w:themeFillShade="D9"/>
          </w:tcPr>
          <w:p w:rsidR="003A5011" w:rsidRPr="00AC6D4F" w:rsidRDefault="00014A79" w:rsidP="00B75526">
            <w:pPr>
              <w:spacing w:before="120" w:after="120"/>
              <w:ind w:left="284" w:hanging="284"/>
              <w:rPr>
                <w:b/>
                <w:i/>
                <w:sz w:val="28"/>
                <w:szCs w:val="28"/>
              </w:rPr>
            </w:pPr>
            <w:r>
              <w:rPr>
                <w:rFonts w:ascii="TimesNewRomanPS-BoldMT" w:hAnsi="TimesNewRomanPS-BoldMT" w:cs="TimesNewRomanPS-BoldMT"/>
                <w:b/>
                <w:bCs/>
                <w:sz w:val="24"/>
                <w:szCs w:val="24"/>
              </w:rPr>
              <w:t>II.</w:t>
            </w:r>
            <w:r w:rsidR="00B75526">
              <w:rPr>
                <w:rFonts w:ascii="TimesNewRomanPS-BoldMT" w:hAnsi="TimesNewRomanPS-BoldMT" w:cs="TimesNewRomanPS-BoldMT"/>
                <w:b/>
                <w:bCs/>
                <w:sz w:val="24"/>
                <w:szCs w:val="24"/>
              </w:rPr>
              <w:t xml:space="preserve"> </w:t>
            </w:r>
            <w:r w:rsidR="00305804">
              <w:rPr>
                <w:rFonts w:ascii="TimesNewRomanPS-BoldMT" w:hAnsi="TimesNewRomanPS-BoldMT" w:cs="TimesNewRomanPS-BoldMT"/>
                <w:b/>
                <w:bCs/>
                <w:sz w:val="24"/>
                <w:szCs w:val="24"/>
              </w:rPr>
              <w:t xml:space="preserve">Módosítások </w:t>
            </w:r>
            <w:r w:rsidR="003A5011">
              <w:rPr>
                <w:rFonts w:ascii="TimesNewRomanPS-BoldMT" w:hAnsi="TimesNewRomanPS-BoldMT" w:cs="TimesNewRomanPS-BoldMT"/>
                <w:b/>
                <w:bCs/>
                <w:sz w:val="24"/>
                <w:szCs w:val="24"/>
              </w:rPr>
              <w:t>dr. Ferenczi Norbert képviselő úr 2025. április 9-én benyújtott javaslat</w:t>
            </w:r>
            <w:r w:rsidR="00295CBB">
              <w:rPr>
                <w:rFonts w:ascii="TimesNewRomanPS-BoldMT" w:hAnsi="TimesNewRomanPS-BoldMT" w:cs="TimesNewRomanPS-BoldMT"/>
                <w:b/>
                <w:bCs/>
                <w:sz w:val="24"/>
                <w:szCs w:val="24"/>
              </w:rPr>
              <w:t>ai</w:t>
            </w:r>
            <w:r w:rsidR="00305804">
              <w:rPr>
                <w:rFonts w:ascii="TimesNewRomanPS-BoldMT" w:hAnsi="TimesNewRomanPS-BoldMT" w:cs="TimesNewRomanPS-BoldMT"/>
                <w:b/>
                <w:bCs/>
                <w:sz w:val="24"/>
                <w:szCs w:val="24"/>
              </w:rPr>
              <w:t xml:space="preserve"> szerint</w:t>
            </w:r>
            <w:r>
              <w:rPr>
                <w:rFonts w:ascii="TimesNewRomanPS-BoldMT" w:hAnsi="TimesNewRomanPS-BoldMT" w:cs="TimesNewRomanPS-BoldMT"/>
                <w:b/>
                <w:bCs/>
                <w:sz w:val="24"/>
                <w:szCs w:val="24"/>
              </w:rPr>
              <w:t xml:space="preserve"> </w:t>
            </w:r>
            <w:r>
              <w:rPr>
                <w:rFonts w:cs="TimesNewRomanPS-BoldMT"/>
                <w:b/>
                <w:bCs/>
                <w:sz w:val="28"/>
                <w:szCs w:val="28"/>
              </w:rPr>
              <w:t>[</w:t>
            </w:r>
            <w:r w:rsidRPr="00014A79">
              <w:rPr>
                <w:rFonts w:cs="TimesNewRomanPS-BoldMT"/>
                <w:b/>
                <w:bCs/>
                <w:sz w:val="28"/>
                <w:szCs w:val="28"/>
              </w:rPr>
              <w:t xml:space="preserve">2025. szeptember 17-ei </w:t>
            </w:r>
            <w:r>
              <w:rPr>
                <w:rFonts w:cs="TimesNewRomanPS-BoldMT"/>
                <w:b/>
                <w:bCs/>
                <w:sz w:val="28"/>
                <w:szCs w:val="28"/>
              </w:rPr>
              <w:t>szöveg</w:t>
            </w:r>
            <w:r w:rsidRPr="00014A79">
              <w:rPr>
                <w:rFonts w:cs="TimesNewRomanPS-BoldMT"/>
                <w:b/>
                <w:bCs/>
                <w:sz w:val="28"/>
                <w:szCs w:val="28"/>
              </w:rPr>
              <w:t>állapot</w:t>
            </w:r>
            <w:r>
              <w:rPr>
                <w:rFonts w:cs="TimesNewRomanPS-BoldMT"/>
                <w:b/>
                <w:bCs/>
                <w:sz w:val="28"/>
                <w:szCs w:val="28"/>
              </w:rPr>
              <w:t>]</w:t>
            </w:r>
          </w:p>
        </w:tc>
      </w:tr>
      <w:tr w:rsidR="007379FF" w:rsidRPr="00AC6D4F" w:rsidTr="00363A97">
        <w:tc>
          <w:tcPr>
            <w:tcW w:w="6629" w:type="dxa"/>
            <w:shd w:val="clear" w:color="auto" w:fill="auto"/>
          </w:tcPr>
          <w:p w:rsidR="007379FF" w:rsidRPr="003A5011" w:rsidRDefault="003A5011" w:rsidP="00C85605">
            <w:pPr>
              <w:spacing w:before="120"/>
              <w:ind w:left="709"/>
              <w:rPr>
                <w:sz w:val="24"/>
                <w:szCs w:val="24"/>
              </w:rPr>
            </w:pPr>
            <w:r>
              <w:rPr>
                <w:sz w:val="24"/>
                <w:szCs w:val="24"/>
              </w:rPr>
              <w:t xml:space="preserve">II. 1. [Cegléd Város Önkormányzatának képviselő-testülete] </w:t>
            </w:r>
            <w:r w:rsidR="007379FF" w:rsidRPr="003A5011">
              <w:rPr>
                <w:sz w:val="24"/>
                <w:szCs w:val="24"/>
              </w:rPr>
              <w:t>Elkötelezett a belvárosi fizetőparkolók számának növelése kapcsán, mellyel</w:t>
            </w:r>
            <w:r>
              <w:rPr>
                <w:sz w:val="24"/>
                <w:szCs w:val="24"/>
              </w:rPr>
              <w:t xml:space="preserve"> </w:t>
            </w:r>
            <w:r w:rsidR="007379FF" w:rsidRPr="003A5011">
              <w:rPr>
                <w:sz w:val="24"/>
                <w:szCs w:val="24"/>
              </w:rPr>
              <w:t xml:space="preserve">a belváros gépkocsival való megközelíthetőségét kívánja javítani. </w:t>
            </w:r>
          </w:p>
        </w:tc>
        <w:tc>
          <w:tcPr>
            <w:tcW w:w="8930" w:type="dxa"/>
            <w:shd w:val="clear" w:color="auto" w:fill="auto"/>
          </w:tcPr>
          <w:p w:rsidR="00EF0C00" w:rsidRPr="00593A37" w:rsidRDefault="00EF0C00" w:rsidP="00C85605">
            <w:pPr>
              <w:tabs>
                <w:tab w:val="left" w:pos="3794"/>
              </w:tabs>
              <w:spacing w:before="120" w:after="120"/>
              <w:ind w:left="567" w:hanging="567"/>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3</w:t>
            </w:r>
            <w:r w:rsidRPr="00593A37">
              <w:rPr>
                <w:rFonts w:cstheme="minorHAnsi"/>
                <w:b/>
                <w:sz w:val="24"/>
                <w:szCs w:val="24"/>
              </w:rPr>
              <w:t>. Belváros</w:t>
            </w:r>
          </w:p>
          <w:p w:rsidR="00EF0C00" w:rsidRDefault="00EF0C00" w:rsidP="00EF0C00">
            <w:pPr>
              <w:rPr>
                <w:rFonts w:cstheme="minorHAnsi"/>
                <w:sz w:val="24"/>
                <w:szCs w:val="24"/>
              </w:rPr>
            </w:pPr>
            <w:r>
              <w:rPr>
                <w:rFonts w:cstheme="minorHAnsi"/>
                <w:sz w:val="24"/>
                <w:szCs w:val="24"/>
              </w:rPr>
              <w:t>…</w:t>
            </w:r>
          </w:p>
          <w:p w:rsidR="007379FF" w:rsidRPr="00EF0C00" w:rsidRDefault="00EF0C00" w:rsidP="00EF0C00">
            <w:pPr>
              <w:spacing w:after="120"/>
              <w:rPr>
                <w:rFonts w:cstheme="minorHAnsi"/>
                <w:sz w:val="24"/>
                <w:szCs w:val="24"/>
              </w:rPr>
            </w:pPr>
            <w:ins w:id="168" w:author="Dell" w:date="2025-09-14T05:07:00Z">
              <w:r w:rsidRPr="005E12EB">
                <w:rPr>
                  <w:sz w:val="24"/>
                  <w:szCs w:val="24"/>
                </w:rPr>
                <w:t>Az Önkormányzat javítani kívánja a Belváros gépkocsival való megközelíthetőségét, ezért folyamatosan új fizetőparkolókat alakít ki.</w:t>
              </w:r>
            </w:ins>
          </w:p>
        </w:tc>
      </w:tr>
      <w:tr w:rsidR="00A86464" w:rsidRPr="00AC6D4F" w:rsidTr="00014A79">
        <w:tc>
          <w:tcPr>
            <w:tcW w:w="6629" w:type="dxa"/>
            <w:shd w:val="clear" w:color="auto" w:fill="auto"/>
          </w:tcPr>
          <w:p w:rsidR="00A86464" w:rsidRPr="003A5011" w:rsidRDefault="003A5011" w:rsidP="00C85605">
            <w:pPr>
              <w:spacing w:before="120"/>
              <w:ind w:left="709"/>
              <w:rPr>
                <w:sz w:val="24"/>
                <w:szCs w:val="24"/>
              </w:rPr>
            </w:pPr>
            <w:r>
              <w:rPr>
                <w:sz w:val="24"/>
                <w:szCs w:val="24"/>
              </w:rPr>
              <w:t xml:space="preserve">II. </w:t>
            </w:r>
            <w:r w:rsidRPr="003A5011">
              <w:rPr>
                <w:sz w:val="24"/>
                <w:szCs w:val="24"/>
              </w:rPr>
              <w:t xml:space="preserve">2. </w:t>
            </w:r>
            <w:r>
              <w:rPr>
                <w:sz w:val="24"/>
                <w:szCs w:val="24"/>
              </w:rPr>
              <w:t>[Cegléd Város Önkormányzatának képviselő-testülete]</w:t>
            </w:r>
            <w:r w:rsidRPr="003A5011">
              <w:rPr>
                <w:sz w:val="24"/>
                <w:szCs w:val="24"/>
              </w:rPr>
              <w:t xml:space="preserve"> </w:t>
            </w:r>
            <w:r w:rsidR="00A86464" w:rsidRPr="003A5011">
              <w:rPr>
                <w:sz w:val="24"/>
                <w:szCs w:val="24"/>
              </w:rPr>
              <w:t xml:space="preserve">„Együtt építjük” című Gazdasági Programjában </w:t>
            </w:r>
            <w:r w:rsidR="00A86464" w:rsidRPr="003A5011">
              <w:rPr>
                <w:sz w:val="24"/>
                <w:szCs w:val="24"/>
              </w:rPr>
              <w:lastRenderedPageBreak/>
              <w:t>rögzíteni kívánja a 2025. áprilisi testületi ülésére beterjesztett konkrét fizetőparkoló bővítéseket, a következők szerint:</w:t>
            </w:r>
          </w:p>
          <w:p w:rsidR="00A86464" w:rsidRPr="00C85605" w:rsidRDefault="00C85605" w:rsidP="00900513">
            <w:pPr>
              <w:pStyle w:val="Listaszerbekezds"/>
              <w:numPr>
                <w:ilvl w:val="0"/>
                <w:numId w:val="1"/>
              </w:numPr>
              <w:ind w:left="1502" w:hanging="425"/>
              <w:rPr>
                <w:sz w:val="24"/>
                <w:szCs w:val="24"/>
              </w:rPr>
            </w:pPr>
            <w:r>
              <w:rPr>
                <w:bCs/>
                <w:sz w:val="24"/>
                <w:szCs w:val="24"/>
              </w:rPr>
              <w:t>…</w:t>
            </w:r>
          </w:p>
          <w:p w:rsidR="00C85605" w:rsidRPr="00A86464" w:rsidRDefault="00C85605" w:rsidP="00900513">
            <w:pPr>
              <w:pStyle w:val="Listaszerbekezds"/>
              <w:numPr>
                <w:ilvl w:val="0"/>
                <w:numId w:val="1"/>
              </w:numPr>
              <w:ind w:left="1502" w:hanging="425"/>
              <w:rPr>
                <w:sz w:val="24"/>
                <w:szCs w:val="24"/>
              </w:rPr>
            </w:pPr>
            <w:r>
              <w:rPr>
                <w:bCs/>
                <w:sz w:val="24"/>
                <w:szCs w:val="24"/>
              </w:rPr>
              <w:t>…</w:t>
            </w:r>
          </w:p>
        </w:tc>
        <w:tc>
          <w:tcPr>
            <w:tcW w:w="8930" w:type="dxa"/>
            <w:shd w:val="clear" w:color="auto" w:fill="auto"/>
            <w:vAlign w:val="center"/>
          </w:tcPr>
          <w:p w:rsidR="00A86464" w:rsidRPr="00014A79" w:rsidRDefault="00C85605" w:rsidP="00014A79">
            <w:pPr>
              <w:spacing w:before="120"/>
              <w:jc w:val="center"/>
              <w:rPr>
                <w:i/>
                <w:sz w:val="24"/>
                <w:szCs w:val="24"/>
              </w:rPr>
            </w:pPr>
            <w:r w:rsidRPr="00014A79">
              <w:rPr>
                <w:i/>
                <w:sz w:val="24"/>
                <w:szCs w:val="24"/>
              </w:rPr>
              <w:lastRenderedPageBreak/>
              <w:t xml:space="preserve">lásd </w:t>
            </w:r>
            <w:r w:rsidR="000F5759" w:rsidRPr="00014A79">
              <w:rPr>
                <w:i/>
                <w:sz w:val="24"/>
                <w:szCs w:val="24"/>
              </w:rPr>
              <w:t>V.</w:t>
            </w:r>
          </w:p>
        </w:tc>
      </w:tr>
      <w:tr w:rsidR="0066220D" w:rsidRPr="00AC6D4F" w:rsidTr="00363A97">
        <w:tc>
          <w:tcPr>
            <w:tcW w:w="6629" w:type="dxa"/>
            <w:shd w:val="clear" w:color="auto" w:fill="auto"/>
          </w:tcPr>
          <w:p w:rsidR="0066220D" w:rsidRPr="00A86464" w:rsidRDefault="00295CBB" w:rsidP="00C85605">
            <w:pPr>
              <w:spacing w:before="120"/>
              <w:ind w:left="709"/>
              <w:rPr>
                <w:sz w:val="24"/>
                <w:szCs w:val="24"/>
              </w:rPr>
            </w:pPr>
            <w:r>
              <w:rPr>
                <w:sz w:val="24"/>
                <w:szCs w:val="24"/>
              </w:rPr>
              <w:t xml:space="preserve">III. </w:t>
            </w:r>
            <w:r w:rsidR="0066220D" w:rsidRPr="00A86464">
              <w:rPr>
                <w:sz w:val="24"/>
                <w:szCs w:val="24"/>
              </w:rPr>
              <w:t>Cegléd Város Önkormányzatának képviselő-testülete:</w:t>
            </w:r>
          </w:p>
          <w:p w:rsidR="0066220D" w:rsidRPr="00295CBB" w:rsidRDefault="00295CBB" w:rsidP="00295CBB">
            <w:pPr>
              <w:ind w:left="705"/>
              <w:rPr>
                <w:sz w:val="24"/>
                <w:szCs w:val="24"/>
              </w:rPr>
            </w:pPr>
            <w:r>
              <w:rPr>
                <w:sz w:val="24"/>
                <w:szCs w:val="24"/>
              </w:rPr>
              <w:t xml:space="preserve">2. </w:t>
            </w:r>
            <w:r w:rsidR="0066220D" w:rsidRPr="00295CBB">
              <w:rPr>
                <w:sz w:val="24"/>
                <w:szCs w:val="24"/>
              </w:rPr>
              <w:t>Utasítja a Ceglédi Városfejlesztési Kft. ügyvezetőjét, hogy:</w:t>
            </w:r>
          </w:p>
          <w:p w:rsidR="0066220D" w:rsidRPr="00A86464" w:rsidRDefault="0066220D" w:rsidP="00900513">
            <w:pPr>
              <w:pStyle w:val="Listaszerbekezds"/>
              <w:numPr>
                <w:ilvl w:val="0"/>
                <w:numId w:val="6"/>
              </w:numPr>
              <w:rPr>
                <w:sz w:val="24"/>
                <w:szCs w:val="24"/>
              </w:rPr>
            </w:pPr>
            <w:r w:rsidRPr="00A86464">
              <w:rPr>
                <w:sz w:val="24"/>
                <w:szCs w:val="24"/>
              </w:rPr>
              <w:t>a tervezési folyamat során működjön együtt a CVSE atlétikai szakosztályával,</w:t>
            </w:r>
          </w:p>
          <w:p w:rsidR="0066220D" w:rsidRPr="00A86464" w:rsidRDefault="0066220D" w:rsidP="00900513">
            <w:pPr>
              <w:pStyle w:val="Listaszerbekezds"/>
              <w:numPr>
                <w:ilvl w:val="0"/>
                <w:numId w:val="7"/>
              </w:numPr>
              <w:rPr>
                <w:sz w:val="24"/>
                <w:szCs w:val="24"/>
              </w:rPr>
            </w:pPr>
            <w:r w:rsidRPr="00A86464">
              <w:rPr>
                <w:sz w:val="24"/>
                <w:szCs w:val="24"/>
              </w:rPr>
              <w:t>2025. májusi testületi ülésére mutassa be az 1. pontban meghatározott, elfogadni javasolt tervet különös figyelemmel a vízfelület kialakítása mellett és ellene szóló szempontokra.</w:t>
            </w:r>
          </w:p>
        </w:tc>
        <w:tc>
          <w:tcPr>
            <w:tcW w:w="8930" w:type="dxa"/>
            <w:shd w:val="clear" w:color="auto" w:fill="auto"/>
          </w:tcPr>
          <w:p w:rsidR="0066220D" w:rsidRPr="00AC6D4F" w:rsidRDefault="0066220D" w:rsidP="00A86464">
            <w:pPr>
              <w:spacing w:before="120" w:after="120"/>
              <w:ind w:left="567" w:hanging="567"/>
              <w:rPr>
                <w:sz w:val="28"/>
                <w:szCs w:val="28"/>
              </w:rPr>
            </w:pPr>
            <w:ins w:id="169" w:author="Dell" w:date="2025-09-14T05:07:00Z">
              <w:r w:rsidRPr="00687519">
                <w:rPr>
                  <w:rFonts w:cstheme="minorHAnsi"/>
                  <w:b/>
                  <w:sz w:val="24"/>
                  <w:szCs w:val="24"/>
                </w:rPr>
                <w:t>8.1</w:t>
              </w:r>
              <w:r>
                <w:rPr>
                  <w:rFonts w:cstheme="minorHAnsi"/>
                  <w:b/>
                  <w:sz w:val="24"/>
                  <w:szCs w:val="24"/>
                </w:rPr>
                <w:t>6</w:t>
              </w:r>
              <w:r w:rsidRPr="00687519">
                <w:rPr>
                  <w:rFonts w:cstheme="minorHAnsi"/>
                  <w:b/>
                  <w:sz w:val="24"/>
                  <w:szCs w:val="24"/>
                </w:rPr>
                <w:t>.</w:t>
              </w:r>
            </w:ins>
            <w:del w:id="170" w:author="Dell" w:date="2025-09-14T05:07:00Z">
              <w:r w:rsidRPr="00687519">
                <w:rPr>
                  <w:rFonts w:cstheme="minorHAnsi"/>
                  <w:b/>
                  <w:sz w:val="24"/>
                  <w:szCs w:val="24"/>
                </w:rPr>
                <w:delText>8.1</w:delText>
              </w:r>
              <w:r>
                <w:rPr>
                  <w:rFonts w:cstheme="minorHAnsi"/>
                  <w:b/>
                  <w:sz w:val="24"/>
                  <w:szCs w:val="24"/>
                </w:rPr>
                <w:delText>5</w:delText>
              </w:r>
              <w:r w:rsidRPr="00687519">
                <w:rPr>
                  <w:rFonts w:cstheme="minorHAnsi"/>
                  <w:b/>
                  <w:sz w:val="24"/>
                  <w:szCs w:val="24"/>
                </w:rPr>
                <w:delText>.</w:delText>
              </w:r>
            </w:del>
            <w:r w:rsidRPr="00687519">
              <w:rPr>
                <w:rFonts w:cstheme="minorHAnsi"/>
                <w:sz w:val="24"/>
                <w:szCs w:val="24"/>
              </w:rPr>
              <w:t xml:space="preserve"> a Malomtó-szélen rekreációs park </w:t>
            </w:r>
            <w:r w:rsidRPr="00237A14">
              <w:rPr>
                <w:sz w:val="24"/>
                <w:szCs w:val="24"/>
              </w:rPr>
              <w:t xml:space="preserve">kialakítása </w:t>
            </w:r>
            <w:ins w:id="171" w:author="Dell" w:date="2025-09-14T05:07:00Z">
              <w:r w:rsidRPr="00B33E59">
                <w:rPr>
                  <w:sz w:val="24"/>
                  <w:szCs w:val="24"/>
                </w:rPr>
                <w:t xml:space="preserve">a CVSE atlétikai szakosztályának igényeire is tekintettel, </w:t>
              </w:r>
            </w:ins>
            <w:r w:rsidRPr="00237A14">
              <w:rPr>
                <w:sz w:val="24"/>
                <w:szCs w:val="24"/>
              </w:rPr>
              <w:t xml:space="preserve">mesterséges tóval (a vízmegtartás </w:t>
            </w:r>
            <w:ins w:id="172" w:author="Dell" w:date="2025-09-14T05:07:00Z">
              <w:r w:rsidRPr="00237A14">
                <w:rPr>
                  <w:sz w:val="24"/>
                  <w:szCs w:val="24"/>
                </w:rPr>
                <w:t>érdekében</w:t>
              </w:r>
              <w:r>
                <w:rPr>
                  <w:sz w:val="24"/>
                  <w:szCs w:val="24"/>
                </w:rPr>
                <w:t xml:space="preserve">, </w:t>
              </w:r>
              <w:r w:rsidRPr="00B33E59">
                <w:rPr>
                  <w:sz w:val="24"/>
                  <w:szCs w:val="24"/>
                </w:rPr>
                <w:t>az Önkormányzat ilyen értelmű döntése esetén</w:t>
              </w:r>
              <w:r w:rsidRPr="00237A14">
                <w:rPr>
                  <w:sz w:val="24"/>
                  <w:szCs w:val="24"/>
                </w:rPr>
                <w:t>), a jud</w:t>
              </w:r>
              <w:r>
                <w:rPr>
                  <w:sz w:val="24"/>
                  <w:szCs w:val="24"/>
                </w:rPr>
                <w:t>o</w:t>
              </w:r>
            </w:ins>
            <w:del w:id="173" w:author="Dell" w:date="2025-09-14T05:07:00Z">
              <w:r w:rsidRPr="00237A14">
                <w:rPr>
                  <w:sz w:val="24"/>
                  <w:szCs w:val="24"/>
                </w:rPr>
                <w:delText>érdekében), a judó</w:delText>
              </w:r>
            </w:del>
            <w:r w:rsidRPr="00237A14">
              <w:rPr>
                <w:sz w:val="24"/>
                <w:szCs w:val="24"/>
              </w:rPr>
              <w:t xml:space="preserve"> központ előtti terület tájépítészeti megújítása;</w:t>
            </w:r>
          </w:p>
        </w:tc>
      </w:tr>
    </w:tbl>
    <w:p w:rsidR="00363A97" w:rsidRDefault="00363A97" w:rsidP="00363A97">
      <w:pPr>
        <w:spacing w:after="0" w:line="240" w:lineRule="auto"/>
        <w:ind w:left="567" w:hanging="567"/>
        <w:jc w:val="center"/>
        <w:rPr>
          <w:rFonts w:cs="Arial"/>
          <w:b/>
          <w:color w:val="222222"/>
          <w:sz w:val="8"/>
          <w:szCs w:val="8"/>
          <w:shd w:val="clear" w:color="auto" w:fill="FFFFFF"/>
        </w:rPr>
      </w:pPr>
    </w:p>
    <w:p w:rsidR="00363A97" w:rsidRPr="00363A97" w:rsidRDefault="00363A97" w:rsidP="00363A97">
      <w:pPr>
        <w:spacing w:after="0" w:line="240" w:lineRule="auto"/>
        <w:ind w:left="567" w:hanging="567"/>
        <w:jc w:val="center"/>
        <w:rPr>
          <w:rFonts w:cs="Arial"/>
          <w:b/>
          <w:color w:val="222222"/>
          <w:sz w:val="8"/>
          <w:szCs w:val="8"/>
          <w:shd w:val="clear" w:color="auto" w:fill="FFFFFF"/>
        </w:rPr>
      </w:pPr>
    </w:p>
    <w:tbl>
      <w:tblPr>
        <w:tblStyle w:val="Rcsostblzat"/>
        <w:tblW w:w="15559" w:type="dxa"/>
        <w:tblLayout w:type="fixed"/>
        <w:tblLook w:val="04A0" w:firstRow="1" w:lastRow="0" w:firstColumn="1" w:lastColumn="0" w:noHBand="0" w:noVBand="1"/>
      </w:tblPr>
      <w:tblGrid>
        <w:gridCol w:w="6629"/>
        <w:gridCol w:w="8930"/>
      </w:tblGrid>
      <w:tr w:rsidR="00914DC0" w:rsidRPr="00103B61" w:rsidTr="00927476">
        <w:tc>
          <w:tcPr>
            <w:tcW w:w="15559" w:type="dxa"/>
            <w:gridSpan w:val="2"/>
            <w:shd w:val="clear" w:color="auto" w:fill="D9D9D9" w:themeFill="background1" w:themeFillShade="D9"/>
          </w:tcPr>
          <w:p w:rsidR="00914DC0" w:rsidRPr="00014A79" w:rsidRDefault="00305804" w:rsidP="00B75526">
            <w:pPr>
              <w:spacing w:before="120" w:after="120"/>
              <w:ind w:left="397" w:hanging="397"/>
              <w:jc w:val="both"/>
              <w:rPr>
                <w:rFonts w:cstheme="minorHAnsi"/>
                <w:b/>
                <w:sz w:val="28"/>
                <w:szCs w:val="28"/>
              </w:rPr>
            </w:pPr>
            <w:r w:rsidRPr="00014A79">
              <w:rPr>
                <w:rFonts w:cstheme="minorHAnsi"/>
                <w:b/>
                <w:sz w:val="28"/>
                <w:szCs w:val="28"/>
              </w:rPr>
              <w:t>III</w:t>
            </w:r>
            <w:r w:rsidR="00914DC0" w:rsidRPr="00014A79">
              <w:rPr>
                <w:rFonts w:cstheme="minorHAnsi"/>
                <w:b/>
                <w:sz w:val="28"/>
                <w:szCs w:val="28"/>
              </w:rPr>
              <w:t xml:space="preserve">. </w:t>
            </w:r>
            <w:r w:rsidRPr="00014A79">
              <w:rPr>
                <w:rFonts w:cstheme="minorHAnsi"/>
                <w:b/>
                <w:sz w:val="28"/>
                <w:szCs w:val="28"/>
              </w:rPr>
              <w:t xml:space="preserve">Módosítás </w:t>
            </w:r>
            <w:r w:rsidR="00914DC0" w:rsidRPr="00014A79">
              <w:rPr>
                <w:b/>
                <w:sz w:val="28"/>
                <w:szCs w:val="28"/>
              </w:rPr>
              <w:t>Cegléd Város Önkormányzatának Képviselő-testülete Humán Bizottságának 123/2025 (IX. 16.) számú határozata</w:t>
            </w:r>
            <w:r w:rsidRPr="00014A79">
              <w:rPr>
                <w:b/>
                <w:sz w:val="28"/>
                <w:szCs w:val="28"/>
              </w:rPr>
              <w:t xml:space="preserve"> szerint</w:t>
            </w:r>
            <w:r w:rsidR="00014A79" w:rsidRPr="00014A79">
              <w:rPr>
                <w:b/>
                <w:sz w:val="28"/>
                <w:szCs w:val="28"/>
              </w:rPr>
              <w:t xml:space="preserve"> </w:t>
            </w:r>
            <w:r w:rsidR="00014A79" w:rsidRPr="00014A79">
              <w:rPr>
                <w:rFonts w:cs="TimesNewRomanPS-BoldMT"/>
                <w:b/>
                <w:bCs/>
                <w:sz w:val="28"/>
                <w:szCs w:val="28"/>
              </w:rPr>
              <w:t>[2025. szeptember 17-ei szövegállapot]</w:t>
            </w:r>
          </w:p>
        </w:tc>
      </w:tr>
      <w:tr w:rsidR="00914DC0" w:rsidRPr="00AC6D4F" w:rsidTr="00363A97">
        <w:tc>
          <w:tcPr>
            <w:tcW w:w="6629" w:type="dxa"/>
          </w:tcPr>
          <w:p w:rsidR="00914DC0" w:rsidRPr="00F25E11" w:rsidRDefault="00914DC0" w:rsidP="00927476">
            <w:pPr>
              <w:spacing w:before="120"/>
              <w:jc w:val="both"/>
              <w:rPr>
                <w:rFonts w:cstheme="minorHAnsi"/>
                <w:sz w:val="24"/>
                <w:szCs w:val="24"/>
              </w:rPr>
            </w:pPr>
            <w:r w:rsidRPr="00F25E11">
              <w:rPr>
                <w:rFonts w:cstheme="minorHAnsi"/>
                <w:sz w:val="24"/>
                <w:szCs w:val="24"/>
              </w:rPr>
              <w:t>„a Gazdasági Program 6.1. pontjába kerüljön be a Nádasdi utca, a Szélmalom zug és a Dessewffy utca.”</w:t>
            </w:r>
          </w:p>
        </w:tc>
        <w:tc>
          <w:tcPr>
            <w:tcW w:w="8930" w:type="dxa"/>
          </w:tcPr>
          <w:p w:rsidR="00914DC0" w:rsidRDefault="00914DC0" w:rsidP="00927476">
            <w:pPr>
              <w:spacing w:before="120"/>
              <w:jc w:val="both"/>
              <w:rPr>
                <w:rFonts w:cstheme="minorHAnsi"/>
                <w:b/>
                <w:sz w:val="24"/>
                <w:szCs w:val="24"/>
              </w:rPr>
            </w:pPr>
            <w:r>
              <w:rPr>
                <w:rFonts w:cstheme="minorHAnsi"/>
                <w:b/>
                <w:sz w:val="24"/>
                <w:szCs w:val="24"/>
              </w:rPr>
              <w:t>6.1</w:t>
            </w:r>
            <w:r w:rsidRPr="00115DBE">
              <w:rPr>
                <w:rFonts w:cstheme="minorHAnsi"/>
                <w:b/>
                <w:sz w:val="24"/>
                <w:szCs w:val="24"/>
              </w:rPr>
              <w:t xml:space="preserve">. Útépítések és </w:t>
            </w:r>
            <w:r>
              <w:rPr>
                <w:rFonts w:cstheme="minorHAnsi"/>
                <w:b/>
                <w:sz w:val="24"/>
                <w:szCs w:val="24"/>
              </w:rPr>
              <w:t>-</w:t>
            </w:r>
            <w:r w:rsidRPr="00115DBE">
              <w:rPr>
                <w:rFonts w:cstheme="minorHAnsi"/>
                <w:b/>
                <w:sz w:val="24"/>
                <w:szCs w:val="24"/>
              </w:rPr>
              <w:t>felújítások</w:t>
            </w:r>
          </w:p>
          <w:p w:rsidR="00914DC0" w:rsidRPr="00BE6F19" w:rsidRDefault="00914DC0" w:rsidP="00900513">
            <w:pPr>
              <w:pStyle w:val="Listaszerbekezds"/>
              <w:numPr>
                <w:ilvl w:val="0"/>
                <w:numId w:val="17"/>
              </w:numPr>
              <w:spacing w:after="120"/>
              <w:ind w:left="714" w:hanging="357"/>
              <w:jc w:val="both"/>
              <w:rPr>
                <w:rFonts w:cstheme="minorHAnsi"/>
                <w:sz w:val="24"/>
                <w:szCs w:val="24"/>
              </w:rPr>
            </w:pPr>
            <w:r>
              <w:rPr>
                <w:rFonts w:cstheme="minorHAnsi"/>
                <w:sz w:val="24"/>
                <w:szCs w:val="24"/>
              </w:rPr>
              <w:t>…</w:t>
            </w:r>
          </w:p>
          <w:p w:rsidR="00914DC0" w:rsidRPr="001608CA" w:rsidRDefault="00914DC0" w:rsidP="00900513">
            <w:pPr>
              <w:pStyle w:val="Listaszerbekezds"/>
              <w:numPr>
                <w:ilvl w:val="0"/>
                <w:numId w:val="29"/>
              </w:numPr>
              <w:spacing w:before="120" w:after="120"/>
              <w:jc w:val="both"/>
              <w:rPr>
                <w:ins w:id="174" w:author="Dell" w:date="2025-10-05T11:19:00Z"/>
                <w:rFonts w:cstheme="minorHAnsi"/>
                <w:b/>
                <w:sz w:val="24"/>
                <w:szCs w:val="24"/>
              </w:rPr>
            </w:pPr>
            <w:ins w:id="175" w:author="Dell" w:date="2025-10-05T11:19:00Z">
              <w:r>
                <w:rPr>
                  <w:rFonts w:eastAsia="Times New Roman" w:cstheme="minorHAnsi"/>
                  <w:color w:val="000000"/>
                  <w:sz w:val="24"/>
                  <w:szCs w:val="24"/>
                  <w:lang w:eastAsia="hu-HU"/>
                </w:rPr>
                <w:t>Nádasdi utca;</w:t>
              </w:r>
            </w:ins>
          </w:p>
          <w:p w:rsidR="00914DC0" w:rsidRPr="00914DC0" w:rsidRDefault="00914DC0" w:rsidP="00900513">
            <w:pPr>
              <w:pStyle w:val="Listaszerbekezds"/>
              <w:numPr>
                <w:ilvl w:val="0"/>
                <w:numId w:val="29"/>
              </w:numPr>
              <w:spacing w:before="120" w:after="120"/>
              <w:jc w:val="both"/>
              <w:rPr>
                <w:ins w:id="176" w:author="Dell" w:date="2025-10-05T11:19:00Z"/>
                <w:rFonts w:cstheme="minorHAnsi"/>
                <w:b/>
                <w:sz w:val="24"/>
                <w:szCs w:val="24"/>
              </w:rPr>
            </w:pPr>
            <w:ins w:id="177" w:author="Dell" w:date="2025-10-05T11:19:00Z">
              <w:r>
                <w:rPr>
                  <w:rFonts w:eastAsia="Times New Roman" w:cstheme="minorHAnsi"/>
                  <w:color w:val="000000"/>
                  <w:sz w:val="24"/>
                  <w:szCs w:val="24"/>
                  <w:lang w:eastAsia="hu-HU"/>
                </w:rPr>
                <w:t>Szélmalom zug;</w:t>
              </w:r>
            </w:ins>
          </w:p>
          <w:p w:rsidR="00914DC0" w:rsidRPr="00914DC0" w:rsidRDefault="00914DC0" w:rsidP="00900513">
            <w:pPr>
              <w:pStyle w:val="Listaszerbekezds"/>
              <w:numPr>
                <w:ilvl w:val="0"/>
                <w:numId w:val="29"/>
              </w:numPr>
              <w:spacing w:before="120" w:after="120"/>
              <w:jc w:val="both"/>
              <w:rPr>
                <w:rFonts w:cstheme="minorHAnsi"/>
                <w:b/>
                <w:sz w:val="24"/>
                <w:szCs w:val="24"/>
              </w:rPr>
            </w:pPr>
            <w:ins w:id="178" w:author="Dell" w:date="2025-10-05T11:19:00Z">
              <w:r>
                <w:rPr>
                  <w:rFonts w:eastAsia="Times New Roman" w:cstheme="minorHAnsi"/>
                  <w:color w:val="000000"/>
                  <w:sz w:val="24"/>
                  <w:szCs w:val="24"/>
                  <w:lang w:eastAsia="hu-HU"/>
                </w:rPr>
                <w:t>Dessewffy utca;</w:t>
              </w:r>
            </w:ins>
          </w:p>
        </w:tc>
      </w:tr>
    </w:tbl>
    <w:p w:rsidR="00914DC0" w:rsidRPr="00295CBB" w:rsidRDefault="00914DC0" w:rsidP="00363A97">
      <w:pPr>
        <w:spacing w:after="0" w:line="240" w:lineRule="auto"/>
        <w:rPr>
          <w:rFonts w:ascii="Arial" w:hAnsi="Arial" w:cs="Arial"/>
          <w:b/>
          <w:color w:val="222222"/>
          <w:shd w:val="clear" w:color="auto" w:fill="FFFFFF"/>
        </w:rPr>
      </w:pPr>
    </w:p>
    <w:tbl>
      <w:tblPr>
        <w:tblStyle w:val="Rcsostblzat"/>
        <w:tblW w:w="15559" w:type="dxa"/>
        <w:tblLayout w:type="fixed"/>
        <w:tblLook w:val="04A0" w:firstRow="1" w:lastRow="0" w:firstColumn="1" w:lastColumn="0" w:noHBand="0" w:noVBand="1"/>
      </w:tblPr>
      <w:tblGrid>
        <w:gridCol w:w="6204"/>
        <w:gridCol w:w="9355"/>
      </w:tblGrid>
      <w:tr w:rsidR="00295CBB" w:rsidRPr="00295CBB" w:rsidTr="00C85605">
        <w:tc>
          <w:tcPr>
            <w:tcW w:w="15559" w:type="dxa"/>
            <w:gridSpan w:val="2"/>
            <w:shd w:val="clear" w:color="auto" w:fill="D9D9D9" w:themeFill="background1" w:themeFillShade="D9"/>
          </w:tcPr>
          <w:p w:rsidR="00295CBB" w:rsidRPr="00014A79" w:rsidRDefault="00F25E11" w:rsidP="00B75526">
            <w:pPr>
              <w:spacing w:before="120" w:after="120"/>
              <w:ind w:left="340" w:hanging="340"/>
              <w:rPr>
                <w:rFonts w:cstheme="minorHAnsi"/>
                <w:b/>
                <w:sz w:val="28"/>
                <w:szCs w:val="28"/>
              </w:rPr>
            </w:pPr>
            <w:r w:rsidRPr="00014A79">
              <w:rPr>
                <w:b/>
                <w:sz w:val="28"/>
                <w:szCs w:val="28"/>
              </w:rPr>
              <w:t>IV</w:t>
            </w:r>
            <w:r w:rsidR="00C85605" w:rsidRPr="00014A79">
              <w:rPr>
                <w:b/>
                <w:sz w:val="28"/>
                <w:szCs w:val="28"/>
              </w:rPr>
              <w:t xml:space="preserve">. </w:t>
            </w:r>
            <w:r w:rsidR="00305804" w:rsidRPr="00014A79">
              <w:rPr>
                <w:b/>
                <w:sz w:val="28"/>
                <w:szCs w:val="28"/>
              </w:rPr>
              <w:t xml:space="preserve">Módosítások </w:t>
            </w:r>
            <w:r w:rsidR="00295CBB" w:rsidRPr="00014A79">
              <w:rPr>
                <w:b/>
                <w:sz w:val="28"/>
                <w:szCs w:val="28"/>
              </w:rPr>
              <w:t>Takátsné Györe Anett képviselő</w:t>
            </w:r>
            <w:r w:rsidR="00295CBB" w:rsidRPr="00014A79">
              <w:rPr>
                <w:rFonts w:cs="TimesNewRomanPS-BoldMT"/>
                <w:b/>
                <w:bCs/>
                <w:sz w:val="28"/>
                <w:szCs w:val="28"/>
              </w:rPr>
              <w:t xml:space="preserve"> asszony 2025. szeptember 1</w:t>
            </w:r>
            <w:r w:rsidRPr="00014A79">
              <w:rPr>
                <w:rFonts w:cs="TimesNewRomanPS-BoldMT"/>
                <w:b/>
                <w:bCs/>
                <w:sz w:val="28"/>
                <w:szCs w:val="28"/>
              </w:rPr>
              <w:t>7</w:t>
            </w:r>
            <w:r w:rsidR="00295CBB" w:rsidRPr="00014A79">
              <w:rPr>
                <w:rFonts w:cs="TimesNewRomanPS-BoldMT"/>
                <w:b/>
                <w:bCs/>
                <w:sz w:val="28"/>
                <w:szCs w:val="28"/>
              </w:rPr>
              <w:t>-én benyújtott javaslatai</w:t>
            </w:r>
            <w:r w:rsidR="00305804" w:rsidRPr="00014A79">
              <w:rPr>
                <w:rFonts w:cs="TimesNewRomanPS-BoldMT"/>
                <w:b/>
                <w:bCs/>
                <w:sz w:val="28"/>
                <w:szCs w:val="28"/>
              </w:rPr>
              <w:t xml:space="preserve"> szerint</w:t>
            </w:r>
            <w:r w:rsidR="00014A79" w:rsidRPr="00014A79">
              <w:rPr>
                <w:rFonts w:cs="TimesNewRomanPS-BoldMT"/>
                <w:b/>
                <w:bCs/>
                <w:sz w:val="28"/>
                <w:szCs w:val="28"/>
              </w:rPr>
              <w:t xml:space="preserve"> </w:t>
            </w:r>
            <w:r w:rsidR="00014A79">
              <w:rPr>
                <w:rFonts w:cs="TimesNewRomanPS-BoldMT"/>
                <w:b/>
                <w:bCs/>
                <w:sz w:val="28"/>
                <w:szCs w:val="28"/>
              </w:rPr>
              <w:t>[</w:t>
            </w:r>
            <w:r w:rsidR="00014A79" w:rsidRPr="00014A79">
              <w:rPr>
                <w:rFonts w:cs="TimesNewRomanPS-BoldMT"/>
                <w:b/>
                <w:bCs/>
                <w:sz w:val="28"/>
                <w:szCs w:val="28"/>
              </w:rPr>
              <w:t xml:space="preserve">2025. szeptember 17-ei </w:t>
            </w:r>
            <w:r w:rsidR="00014A79">
              <w:rPr>
                <w:rFonts w:cs="TimesNewRomanPS-BoldMT"/>
                <w:b/>
                <w:bCs/>
                <w:sz w:val="28"/>
                <w:szCs w:val="28"/>
              </w:rPr>
              <w:t>szöveg</w:t>
            </w:r>
            <w:r w:rsidR="00014A79" w:rsidRPr="00014A79">
              <w:rPr>
                <w:rFonts w:cs="TimesNewRomanPS-BoldMT"/>
                <w:b/>
                <w:bCs/>
                <w:sz w:val="28"/>
                <w:szCs w:val="28"/>
              </w:rPr>
              <w:t>állapot</w:t>
            </w:r>
            <w:r w:rsidR="00014A79">
              <w:rPr>
                <w:rFonts w:cs="TimesNewRomanPS-BoldMT"/>
                <w:b/>
                <w:bCs/>
                <w:sz w:val="28"/>
                <w:szCs w:val="28"/>
              </w:rPr>
              <w:t>]</w:t>
            </w:r>
          </w:p>
        </w:tc>
      </w:tr>
      <w:tr w:rsidR="00295CBB" w:rsidRPr="00AC6D4F" w:rsidTr="00B75526">
        <w:tc>
          <w:tcPr>
            <w:tcW w:w="6204" w:type="dxa"/>
            <w:shd w:val="clear" w:color="auto" w:fill="auto"/>
          </w:tcPr>
          <w:p w:rsidR="00F07DE1" w:rsidRPr="00F07DE1" w:rsidRDefault="00F07DE1" w:rsidP="00F07DE1">
            <w:pPr>
              <w:spacing w:before="120"/>
              <w:rPr>
                <w:sz w:val="24"/>
                <w:szCs w:val="24"/>
              </w:rPr>
            </w:pPr>
            <w:r w:rsidRPr="006A63BD">
              <w:rPr>
                <w:b/>
                <w:sz w:val="24"/>
                <w:szCs w:val="24"/>
              </w:rPr>
              <w:t>2.4.</w:t>
            </w:r>
            <w:r w:rsidRPr="00FB0F3F">
              <w:rPr>
                <w:sz w:val="24"/>
                <w:szCs w:val="24"/>
              </w:rPr>
              <w:t xml:space="preserve"> A vállalkozásösztönzés és gazdaságfejlesztés terén az Önkormányzat</w:t>
            </w:r>
          </w:p>
          <w:p w:rsidR="00295CBB" w:rsidRPr="00295CBB" w:rsidRDefault="00295CBB" w:rsidP="00900513">
            <w:pPr>
              <w:pStyle w:val="Listaszerbekezds"/>
              <w:numPr>
                <w:ilvl w:val="0"/>
                <w:numId w:val="15"/>
              </w:numPr>
              <w:spacing w:after="120"/>
              <w:ind w:left="714" w:hanging="357"/>
              <w:rPr>
                <w:sz w:val="24"/>
                <w:szCs w:val="24"/>
              </w:rPr>
            </w:pPr>
            <w:r w:rsidRPr="002D2A51">
              <w:rPr>
                <w:sz w:val="24"/>
                <w:szCs w:val="24"/>
                <w:highlight w:val="yellow"/>
              </w:rPr>
              <w:lastRenderedPageBreak/>
              <w:t xml:space="preserve">fenntartja városi ösztöndíjprogramját indít a helyben jelentkező munkaerőhiány </w:t>
            </w:r>
            <w:proofErr w:type="spellStart"/>
            <w:r w:rsidRPr="002D2A51">
              <w:rPr>
                <w:sz w:val="24"/>
                <w:szCs w:val="24"/>
                <w:highlight w:val="yellow"/>
              </w:rPr>
              <w:t>enyhítésére</w:t>
            </w:r>
            <w:r w:rsidRPr="00F4414D">
              <w:rPr>
                <w:i/>
                <w:sz w:val="24"/>
                <w:szCs w:val="24"/>
                <w:highlight w:val="cyan"/>
              </w:rPr>
              <w:t>fenntart</w:t>
            </w:r>
            <w:proofErr w:type="spellEnd"/>
            <w:r w:rsidRPr="00F4414D">
              <w:rPr>
                <w:i/>
                <w:sz w:val="24"/>
                <w:szCs w:val="24"/>
                <w:highlight w:val="cyan"/>
              </w:rPr>
              <w:t xml:space="preserve"> vagy indít?</w:t>
            </w:r>
            <w:r w:rsidR="00F07DE1">
              <w:rPr>
                <w:sz w:val="24"/>
                <w:szCs w:val="24"/>
              </w:rPr>
              <w:t xml:space="preserve"> …</w:t>
            </w:r>
          </w:p>
        </w:tc>
        <w:tc>
          <w:tcPr>
            <w:tcW w:w="9355" w:type="dxa"/>
            <w:shd w:val="clear" w:color="auto" w:fill="auto"/>
          </w:tcPr>
          <w:p w:rsidR="0088037E" w:rsidRPr="00FB0F3F" w:rsidRDefault="0088037E" w:rsidP="0088037E">
            <w:pPr>
              <w:spacing w:before="120"/>
              <w:rPr>
                <w:sz w:val="24"/>
                <w:szCs w:val="24"/>
              </w:rPr>
            </w:pPr>
            <w:r w:rsidRPr="006A63BD">
              <w:rPr>
                <w:b/>
                <w:sz w:val="24"/>
                <w:szCs w:val="24"/>
              </w:rPr>
              <w:lastRenderedPageBreak/>
              <w:t>2.4.</w:t>
            </w:r>
            <w:r w:rsidRPr="00FB0F3F">
              <w:rPr>
                <w:sz w:val="24"/>
                <w:szCs w:val="24"/>
              </w:rPr>
              <w:t xml:space="preserve"> A vállalkozásösztönzés és gazdaságfejlesztés terén az Önkormányzat</w:t>
            </w:r>
          </w:p>
          <w:p w:rsidR="00295CBB" w:rsidRPr="0088037E" w:rsidRDefault="0088037E" w:rsidP="00900513">
            <w:pPr>
              <w:pStyle w:val="Listaszerbekezds"/>
              <w:numPr>
                <w:ilvl w:val="0"/>
                <w:numId w:val="15"/>
              </w:numPr>
              <w:rPr>
                <w:sz w:val="24"/>
                <w:szCs w:val="24"/>
              </w:rPr>
            </w:pPr>
            <w:del w:id="179" w:author="Dell" w:date="2025-09-17T08:41:00Z">
              <w:r w:rsidRPr="00B05B5B" w:rsidDel="00B05B5B">
                <w:rPr>
                  <w:sz w:val="24"/>
                  <w:szCs w:val="24"/>
                </w:rPr>
                <w:lastRenderedPageBreak/>
                <w:delText xml:space="preserve">fenntartja </w:delText>
              </w:r>
            </w:del>
            <w:r w:rsidRPr="00B05B5B">
              <w:rPr>
                <w:sz w:val="24"/>
                <w:szCs w:val="24"/>
              </w:rPr>
              <w:t xml:space="preserve">városi ösztöndíjprogramját </w:t>
            </w:r>
            <w:ins w:id="180" w:author="Dell" w:date="2025-09-17T08:41:00Z">
              <w:r w:rsidRPr="00B05B5B">
                <w:rPr>
                  <w:sz w:val="24"/>
                  <w:szCs w:val="24"/>
                </w:rPr>
                <w:t>fenntartja</w:t>
              </w:r>
            </w:ins>
            <w:ins w:id="181" w:author="Dell" w:date="2025-09-17T08:43:00Z">
              <w:r w:rsidRPr="00B05B5B">
                <w:rPr>
                  <w:sz w:val="24"/>
                  <w:szCs w:val="24"/>
                </w:rPr>
                <w:t>,</w:t>
              </w:r>
            </w:ins>
            <w:ins w:id="182" w:author="Dell" w:date="2025-09-17T08:42:00Z">
              <w:r w:rsidRPr="00B05B5B">
                <w:rPr>
                  <w:sz w:val="24"/>
                  <w:szCs w:val="24"/>
                </w:rPr>
                <w:t xml:space="preserve"> </w:t>
              </w:r>
            </w:ins>
            <w:ins w:id="183" w:author="Dell" w:date="2025-09-17T08:43:00Z">
              <w:r w:rsidRPr="00B05B5B">
                <w:rPr>
                  <w:sz w:val="24"/>
                  <w:szCs w:val="24"/>
                </w:rPr>
                <w:t>igény</w:t>
              </w:r>
            </w:ins>
            <w:ins w:id="184" w:author="Dell" w:date="2025-09-17T08:42:00Z">
              <w:r w:rsidRPr="00B05B5B">
                <w:rPr>
                  <w:sz w:val="24"/>
                  <w:szCs w:val="24"/>
                </w:rPr>
                <w:t xml:space="preserve"> esetén újakat </w:t>
              </w:r>
            </w:ins>
            <w:r w:rsidRPr="00B05B5B">
              <w:rPr>
                <w:sz w:val="24"/>
                <w:szCs w:val="24"/>
              </w:rPr>
              <w:t>indít a helyben jelentkező munkaerőhiány enyhítésére</w:t>
            </w:r>
            <w:r>
              <w:rPr>
                <w:i/>
                <w:sz w:val="24"/>
                <w:szCs w:val="24"/>
              </w:rPr>
              <w:t xml:space="preserve"> </w:t>
            </w:r>
            <w:r w:rsidRPr="00B05B5B">
              <w:rPr>
                <w:sz w:val="24"/>
                <w:szCs w:val="24"/>
              </w:rPr>
              <w:t>(a végzett</w:t>
            </w:r>
            <w:r w:rsidRPr="00DC65EB">
              <w:rPr>
                <w:sz w:val="24"/>
                <w:szCs w:val="24"/>
              </w:rPr>
              <w:t xml:space="preserve"> diákok helyben maradása és helybeni munkavállalása érdekében</w:t>
            </w:r>
            <w:r w:rsidRPr="00FB0F3F">
              <w:rPr>
                <w:sz w:val="24"/>
                <w:szCs w:val="24"/>
              </w:rPr>
              <w:t>);</w:t>
            </w:r>
          </w:p>
        </w:tc>
      </w:tr>
      <w:tr w:rsidR="0088037E" w:rsidRPr="00AC6D4F" w:rsidTr="00B75526">
        <w:tc>
          <w:tcPr>
            <w:tcW w:w="6204" w:type="dxa"/>
            <w:shd w:val="clear" w:color="auto" w:fill="auto"/>
          </w:tcPr>
          <w:p w:rsidR="0088037E" w:rsidRPr="0088037E" w:rsidRDefault="00F07DE1" w:rsidP="0088037E">
            <w:pPr>
              <w:spacing w:before="120" w:after="120"/>
              <w:ind w:left="357"/>
              <w:rPr>
                <w:sz w:val="24"/>
                <w:szCs w:val="24"/>
                <w:highlight w:val="yellow"/>
              </w:rPr>
            </w:pPr>
            <w:r w:rsidRPr="00F07DE1">
              <w:rPr>
                <w:b/>
                <w:sz w:val="24"/>
                <w:szCs w:val="24"/>
              </w:rPr>
              <w:lastRenderedPageBreak/>
              <w:t>3.1.</w:t>
            </w:r>
            <w:r>
              <w:rPr>
                <w:sz w:val="24"/>
                <w:szCs w:val="24"/>
              </w:rPr>
              <w:t xml:space="preserve"> … </w:t>
            </w:r>
            <w:r w:rsidR="0088037E" w:rsidRPr="00DB6F6B">
              <w:rPr>
                <w:sz w:val="24"/>
                <w:szCs w:val="24"/>
              </w:rPr>
              <w:t xml:space="preserve">Pest </w:t>
            </w:r>
            <w:proofErr w:type="spellStart"/>
            <w:r w:rsidR="0088037E" w:rsidRPr="00DB6F6B">
              <w:rPr>
                <w:sz w:val="24"/>
                <w:szCs w:val="24"/>
              </w:rPr>
              <w:t>megyében</w:t>
            </w:r>
            <w:r w:rsidR="0088037E" w:rsidRPr="00230160">
              <w:rPr>
                <w:sz w:val="24"/>
                <w:szCs w:val="24"/>
                <w:highlight w:val="cyan"/>
              </w:rPr>
              <w:t>való</w:t>
            </w:r>
            <w:proofErr w:type="spellEnd"/>
            <w:r w:rsidR="0088037E" w:rsidRPr="00230160">
              <w:rPr>
                <w:sz w:val="24"/>
                <w:szCs w:val="24"/>
                <w:highlight w:val="cyan"/>
              </w:rPr>
              <w:t xml:space="preserve"> elhelyezkedése </w:t>
            </w:r>
            <w:proofErr w:type="spellStart"/>
            <w:r w:rsidR="0088037E" w:rsidRPr="00230160">
              <w:rPr>
                <w:sz w:val="24"/>
                <w:szCs w:val="24"/>
                <w:highlight w:val="cyan"/>
              </w:rPr>
              <w:t>ellenére</w:t>
            </w:r>
            <w:r w:rsidR="0088037E" w:rsidRPr="005228F9">
              <w:rPr>
                <w:strike/>
                <w:sz w:val="24"/>
                <w:szCs w:val="24"/>
                <w:highlight w:val="yellow"/>
              </w:rPr>
              <w:t>ugyanakkor</w:t>
            </w:r>
            <w:proofErr w:type="spellEnd"/>
            <w:r w:rsidR="0088037E" w:rsidRPr="00DB6F6B">
              <w:rPr>
                <w:sz w:val="24"/>
                <w:szCs w:val="24"/>
              </w:rPr>
              <w:t xml:space="preserve"> viszonylag nagy a város távolsága a megyeszékhelytől</w:t>
            </w:r>
          </w:p>
        </w:tc>
        <w:tc>
          <w:tcPr>
            <w:tcW w:w="9355" w:type="dxa"/>
            <w:shd w:val="clear" w:color="auto" w:fill="auto"/>
          </w:tcPr>
          <w:p w:rsidR="0088037E" w:rsidRPr="006A63BD" w:rsidRDefault="0088037E" w:rsidP="0088037E">
            <w:pPr>
              <w:spacing w:before="120"/>
              <w:rPr>
                <w:b/>
                <w:sz w:val="24"/>
                <w:szCs w:val="24"/>
              </w:rPr>
            </w:pPr>
            <w:r w:rsidRPr="0088037E">
              <w:rPr>
                <w:b/>
                <w:sz w:val="24"/>
                <w:szCs w:val="24"/>
              </w:rPr>
              <w:t>3.1.</w:t>
            </w:r>
            <w:r>
              <w:rPr>
                <w:sz w:val="24"/>
                <w:szCs w:val="24"/>
              </w:rPr>
              <w:t xml:space="preserve"> … </w:t>
            </w:r>
            <w:r w:rsidRPr="00DB6F6B">
              <w:rPr>
                <w:sz w:val="24"/>
                <w:szCs w:val="24"/>
              </w:rPr>
              <w:t xml:space="preserve">Pest </w:t>
            </w:r>
            <w:r w:rsidRPr="0082660F">
              <w:rPr>
                <w:sz w:val="24"/>
                <w:szCs w:val="24"/>
              </w:rPr>
              <w:t>megyében</w:t>
            </w:r>
            <w:r>
              <w:rPr>
                <w:sz w:val="24"/>
                <w:szCs w:val="24"/>
              </w:rPr>
              <w:t xml:space="preserve"> </w:t>
            </w:r>
            <w:r w:rsidRPr="0082660F">
              <w:rPr>
                <w:sz w:val="24"/>
                <w:szCs w:val="24"/>
              </w:rPr>
              <w:t>való elhelyezkedése ellenére</w:t>
            </w:r>
            <w:del w:id="185" w:author="Dell" w:date="2025-09-17T08:44:00Z">
              <w:r w:rsidRPr="0082660F" w:rsidDel="00B05B5B">
                <w:rPr>
                  <w:strike/>
                  <w:sz w:val="24"/>
                  <w:szCs w:val="24"/>
                </w:rPr>
                <w:delText>ugyanakkor</w:delText>
              </w:r>
            </w:del>
            <w:r w:rsidRPr="0082660F">
              <w:rPr>
                <w:sz w:val="24"/>
                <w:szCs w:val="24"/>
              </w:rPr>
              <w:t xml:space="preserve"> viszonylag</w:t>
            </w:r>
            <w:r w:rsidRPr="00DB6F6B">
              <w:rPr>
                <w:sz w:val="24"/>
                <w:szCs w:val="24"/>
              </w:rPr>
              <w:t xml:space="preserve"> nagy a város távolsága a megyeszékhelytől</w:t>
            </w:r>
            <w:r>
              <w:rPr>
                <w:sz w:val="24"/>
                <w:szCs w:val="24"/>
              </w:rPr>
              <w:t xml:space="preserve"> …</w:t>
            </w:r>
          </w:p>
        </w:tc>
      </w:tr>
      <w:tr w:rsidR="0088037E" w:rsidRPr="00AC6D4F" w:rsidTr="00B75526">
        <w:tc>
          <w:tcPr>
            <w:tcW w:w="6204" w:type="dxa"/>
            <w:shd w:val="clear" w:color="auto" w:fill="auto"/>
          </w:tcPr>
          <w:p w:rsidR="0088037E" w:rsidRPr="0088037E" w:rsidRDefault="00F07DE1" w:rsidP="0088037E">
            <w:pPr>
              <w:spacing w:before="120" w:after="120"/>
              <w:ind w:left="357"/>
              <w:rPr>
                <w:sz w:val="24"/>
                <w:szCs w:val="24"/>
                <w:highlight w:val="yellow"/>
              </w:rPr>
            </w:pPr>
            <w:r w:rsidRPr="00F07DE1">
              <w:rPr>
                <w:b/>
                <w:sz w:val="24"/>
                <w:szCs w:val="24"/>
              </w:rPr>
              <w:t>3.2.</w:t>
            </w:r>
            <w:r>
              <w:rPr>
                <w:sz w:val="24"/>
                <w:szCs w:val="24"/>
              </w:rPr>
              <w:t xml:space="preserve"> </w:t>
            </w:r>
            <w:r w:rsidR="0088037E" w:rsidRPr="00220072">
              <w:rPr>
                <w:sz w:val="24"/>
                <w:szCs w:val="24"/>
              </w:rPr>
              <w:t>Gazdasági adottságai Ceglédet az alföldi mezővárosok</w:t>
            </w:r>
            <w:r w:rsidR="0088037E">
              <w:rPr>
                <w:sz w:val="24"/>
                <w:szCs w:val="24"/>
              </w:rPr>
              <w:t>kal rokonítják.</w:t>
            </w:r>
            <w:r w:rsidR="0088037E" w:rsidRPr="00230160">
              <w:rPr>
                <w:sz w:val="24"/>
                <w:szCs w:val="24"/>
                <w:highlight w:val="yellow"/>
              </w:rPr>
              <w:t xml:space="preserve">, </w:t>
            </w:r>
            <w:r w:rsidR="0088037E" w:rsidRPr="00230160">
              <w:rPr>
                <w:strike/>
                <w:sz w:val="24"/>
                <w:szCs w:val="24"/>
                <w:highlight w:val="yellow"/>
              </w:rPr>
              <w:t xml:space="preserve">azzal, hogy </w:t>
            </w:r>
            <w:proofErr w:type="spellStart"/>
            <w:r w:rsidR="0088037E" w:rsidRPr="00230160">
              <w:rPr>
                <w:strike/>
                <w:sz w:val="24"/>
                <w:szCs w:val="24"/>
                <w:highlight w:val="yellow"/>
              </w:rPr>
              <w:t>a</w:t>
            </w:r>
            <w:r w:rsidR="0088037E" w:rsidRPr="00230160">
              <w:rPr>
                <w:sz w:val="24"/>
                <w:szCs w:val="24"/>
                <w:highlight w:val="cyan"/>
              </w:rPr>
              <w:t>A</w:t>
            </w:r>
            <w:r w:rsidR="0088037E" w:rsidRPr="00220072">
              <w:rPr>
                <w:sz w:val="24"/>
                <w:szCs w:val="24"/>
              </w:rPr>
              <w:t>nagy</w:t>
            </w:r>
            <w:proofErr w:type="spellEnd"/>
            <w:r w:rsidR="0088037E" w:rsidRPr="00220072">
              <w:rPr>
                <w:sz w:val="24"/>
                <w:szCs w:val="24"/>
              </w:rPr>
              <w:t xml:space="preserve"> hagyományú és változatos kertészet már nagyrészt a múlté</w:t>
            </w:r>
          </w:p>
        </w:tc>
        <w:tc>
          <w:tcPr>
            <w:tcW w:w="9355" w:type="dxa"/>
            <w:shd w:val="clear" w:color="auto" w:fill="auto"/>
          </w:tcPr>
          <w:p w:rsidR="0088037E" w:rsidRPr="006A63BD" w:rsidRDefault="0088037E" w:rsidP="0088037E">
            <w:pPr>
              <w:spacing w:before="120"/>
              <w:rPr>
                <w:b/>
                <w:sz w:val="24"/>
                <w:szCs w:val="24"/>
              </w:rPr>
            </w:pPr>
            <w:r>
              <w:rPr>
                <w:b/>
                <w:sz w:val="24"/>
                <w:szCs w:val="24"/>
              </w:rPr>
              <w:t>3.</w:t>
            </w:r>
            <w:r w:rsidRPr="00220072">
              <w:rPr>
                <w:b/>
                <w:sz w:val="24"/>
                <w:szCs w:val="24"/>
              </w:rPr>
              <w:t>2.</w:t>
            </w:r>
            <w:r w:rsidR="00F07DE1">
              <w:rPr>
                <w:b/>
                <w:sz w:val="24"/>
                <w:szCs w:val="24"/>
              </w:rPr>
              <w:t xml:space="preserve"> </w:t>
            </w:r>
            <w:r w:rsidRPr="00220072">
              <w:rPr>
                <w:sz w:val="24"/>
                <w:szCs w:val="24"/>
              </w:rPr>
              <w:t>Gazdasági adottságai Ceglédet az alföldi mezővárosok</w:t>
            </w:r>
            <w:r>
              <w:rPr>
                <w:sz w:val="24"/>
                <w:szCs w:val="24"/>
              </w:rPr>
              <w:t xml:space="preserve">kal </w:t>
            </w:r>
            <w:r w:rsidRPr="004D2AC4">
              <w:rPr>
                <w:sz w:val="24"/>
                <w:szCs w:val="24"/>
              </w:rPr>
              <w:t>rokonítják</w:t>
            </w:r>
            <w:ins w:id="186" w:author="Dell" w:date="2025-09-17T09:36:00Z">
              <w:r>
                <w:rPr>
                  <w:sz w:val="24"/>
                  <w:szCs w:val="24"/>
                </w:rPr>
                <w:t>.</w:t>
              </w:r>
            </w:ins>
            <w:del w:id="187" w:author="Dell" w:date="2025-09-17T09:36:00Z">
              <w:r w:rsidRPr="004D2AC4" w:rsidDel="004D2AC4">
                <w:rPr>
                  <w:sz w:val="24"/>
                  <w:szCs w:val="24"/>
                </w:rPr>
                <w:delText>,</w:delText>
              </w:r>
            </w:del>
            <w:r w:rsidRPr="004D2AC4">
              <w:rPr>
                <w:sz w:val="24"/>
                <w:szCs w:val="24"/>
              </w:rPr>
              <w:t xml:space="preserve"> </w:t>
            </w:r>
            <w:del w:id="188" w:author="Dell" w:date="2025-09-17T09:36:00Z">
              <w:r w:rsidRPr="004D2AC4" w:rsidDel="004D2AC4">
                <w:rPr>
                  <w:sz w:val="24"/>
                  <w:szCs w:val="24"/>
                </w:rPr>
                <w:delText>azzal, hogy a</w:delText>
              </w:r>
            </w:del>
            <w:ins w:id="189" w:author="Dell" w:date="2025-09-17T09:36:00Z">
              <w:r>
                <w:rPr>
                  <w:sz w:val="24"/>
                  <w:szCs w:val="24"/>
                </w:rPr>
                <w:t>A</w:t>
              </w:r>
            </w:ins>
            <w:r>
              <w:rPr>
                <w:sz w:val="24"/>
                <w:szCs w:val="24"/>
              </w:rPr>
              <w:t xml:space="preserve"> </w:t>
            </w:r>
            <w:r w:rsidRPr="004D2AC4">
              <w:rPr>
                <w:sz w:val="24"/>
                <w:szCs w:val="24"/>
              </w:rPr>
              <w:t>nagy</w:t>
            </w:r>
            <w:r w:rsidRPr="00220072">
              <w:rPr>
                <w:sz w:val="24"/>
                <w:szCs w:val="24"/>
              </w:rPr>
              <w:t xml:space="preserve"> hagyományú és változatos kertészet már nagyrészt a múlté</w:t>
            </w:r>
            <w:r>
              <w:rPr>
                <w:sz w:val="24"/>
                <w:szCs w:val="24"/>
              </w:rPr>
              <w:t xml:space="preserve"> …</w:t>
            </w:r>
          </w:p>
        </w:tc>
      </w:tr>
      <w:tr w:rsidR="0088037E" w:rsidRPr="00AC6D4F" w:rsidTr="00B75526">
        <w:tc>
          <w:tcPr>
            <w:tcW w:w="6204" w:type="dxa"/>
            <w:shd w:val="clear" w:color="auto" w:fill="auto"/>
          </w:tcPr>
          <w:p w:rsidR="00F07DE1" w:rsidRDefault="00F07DE1" w:rsidP="00F07DE1">
            <w:pPr>
              <w:spacing w:before="120"/>
              <w:ind w:firstLine="426"/>
              <w:jc w:val="both"/>
              <w:rPr>
                <w:rFonts w:cstheme="minorHAnsi"/>
                <w:b/>
                <w:sz w:val="24"/>
                <w:szCs w:val="24"/>
              </w:rPr>
            </w:pPr>
            <w:r>
              <w:rPr>
                <w:rFonts w:cstheme="minorHAnsi"/>
                <w:b/>
                <w:sz w:val="24"/>
                <w:szCs w:val="24"/>
              </w:rPr>
              <w:t>6.1</w:t>
            </w:r>
            <w:r w:rsidRPr="00115DBE">
              <w:rPr>
                <w:rFonts w:cstheme="minorHAnsi"/>
                <w:b/>
                <w:sz w:val="24"/>
                <w:szCs w:val="24"/>
              </w:rPr>
              <w:t xml:space="preserve">. Útépítések és </w:t>
            </w:r>
            <w:r>
              <w:rPr>
                <w:rFonts w:cstheme="minorHAnsi"/>
                <w:b/>
                <w:sz w:val="24"/>
                <w:szCs w:val="24"/>
              </w:rPr>
              <w:t>-</w:t>
            </w:r>
            <w:r w:rsidRPr="00115DBE">
              <w:rPr>
                <w:rFonts w:cstheme="minorHAnsi"/>
                <w:b/>
                <w:sz w:val="24"/>
                <w:szCs w:val="24"/>
              </w:rPr>
              <w:t>felújítások</w:t>
            </w:r>
          </w:p>
          <w:p w:rsidR="0088037E" w:rsidRPr="0088037E" w:rsidRDefault="0088037E" w:rsidP="00900513">
            <w:pPr>
              <w:pStyle w:val="Listaszerbekezds"/>
              <w:numPr>
                <w:ilvl w:val="0"/>
                <w:numId w:val="17"/>
              </w:numPr>
              <w:spacing w:after="120"/>
              <w:ind w:left="714" w:hanging="288"/>
              <w:jc w:val="both"/>
              <w:rPr>
                <w:rFonts w:cstheme="minorHAnsi"/>
                <w:sz w:val="24"/>
                <w:szCs w:val="24"/>
              </w:rPr>
            </w:pPr>
            <w:r w:rsidRPr="00BE6F19">
              <w:rPr>
                <w:rFonts w:cstheme="minorHAnsi"/>
                <w:sz w:val="24"/>
                <w:szCs w:val="24"/>
              </w:rPr>
              <w:t xml:space="preserve">szilárd burkolatú út építése </w:t>
            </w:r>
            <w:proofErr w:type="spellStart"/>
            <w:proofErr w:type="gramStart"/>
            <w:r w:rsidRPr="00BE6F19">
              <w:rPr>
                <w:rFonts w:cstheme="minorHAnsi"/>
                <w:sz w:val="24"/>
                <w:szCs w:val="24"/>
              </w:rPr>
              <w:t>a</w:t>
            </w:r>
            <w:r w:rsidRPr="00D46F33">
              <w:rPr>
                <w:rFonts w:cstheme="minorHAnsi"/>
                <w:strike/>
                <w:sz w:val="24"/>
                <w:szCs w:val="24"/>
                <w:highlight w:val="yellow"/>
              </w:rPr>
              <w:t>Csikós</w:t>
            </w:r>
            <w:r w:rsidRPr="00D46F33">
              <w:rPr>
                <w:rFonts w:cstheme="minorHAnsi"/>
                <w:sz w:val="24"/>
                <w:szCs w:val="24"/>
                <w:highlight w:val="yellow"/>
              </w:rPr>
              <w:t>Csíkos</w:t>
            </w:r>
            <w:r w:rsidRPr="00BE6F19">
              <w:rPr>
                <w:rFonts w:cstheme="minorHAnsi"/>
                <w:sz w:val="24"/>
                <w:szCs w:val="24"/>
              </w:rPr>
              <w:t>szélen;</w:t>
            </w:r>
            <w:r w:rsidRPr="00D46F33">
              <w:rPr>
                <w:rFonts w:cstheme="minorHAnsi"/>
                <w:sz w:val="24"/>
                <w:szCs w:val="24"/>
                <w:highlight w:val="cyan"/>
              </w:rPr>
              <w:t>így</w:t>
            </w:r>
            <w:proofErr w:type="spellEnd"/>
            <w:proofErr w:type="gramEnd"/>
            <w:r w:rsidRPr="00D46F33">
              <w:rPr>
                <w:rFonts w:cstheme="minorHAnsi"/>
                <w:sz w:val="24"/>
                <w:szCs w:val="24"/>
                <w:highlight w:val="cyan"/>
              </w:rPr>
              <w:t xml:space="preserve"> helyes</w:t>
            </w:r>
          </w:p>
        </w:tc>
        <w:tc>
          <w:tcPr>
            <w:tcW w:w="9355" w:type="dxa"/>
            <w:shd w:val="clear" w:color="auto" w:fill="auto"/>
            <w:vAlign w:val="center"/>
          </w:tcPr>
          <w:p w:rsidR="0088037E" w:rsidRPr="006A63BD" w:rsidRDefault="0088037E" w:rsidP="00B75526">
            <w:pPr>
              <w:spacing w:before="120"/>
              <w:jc w:val="center"/>
              <w:rPr>
                <w:b/>
                <w:sz w:val="24"/>
                <w:szCs w:val="24"/>
              </w:rPr>
            </w:pPr>
            <w:r>
              <w:rPr>
                <w:b/>
                <w:sz w:val="24"/>
                <w:szCs w:val="24"/>
              </w:rPr>
              <w:t xml:space="preserve">– </w:t>
            </w:r>
            <w:r w:rsidR="00B75526" w:rsidRPr="00B75526">
              <w:rPr>
                <w:rFonts w:eastAsia="Times New Roman" w:cs="Times New Roman"/>
                <w:i/>
                <w:lang w:eastAsia="hu-HU"/>
              </w:rPr>
              <w:t>[</w:t>
            </w:r>
            <w:r w:rsidRPr="00B75526">
              <w:rPr>
                <w:rFonts w:eastAsia="Times New Roman" w:cs="Times New Roman"/>
                <w:i/>
                <w:lang w:eastAsia="hu-HU"/>
              </w:rPr>
              <w:t xml:space="preserve">az érintett közterület neve </w:t>
            </w:r>
            <w:r w:rsidRPr="00B75526">
              <w:rPr>
                <w:rFonts w:eastAsia="Times New Roman" w:cs="Times New Roman"/>
                <w:iCs/>
                <w:lang w:eastAsia="hu-HU"/>
              </w:rPr>
              <w:t>Csikós szél</w:t>
            </w:r>
            <w:r w:rsidRPr="00B75526">
              <w:rPr>
                <w:rFonts w:eastAsia="Times New Roman" w:cs="Times New Roman"/>
                <w:i/>
                <w:iCs/>
                <w:lang w:eastAsia="hu-HU"/>
              </w:rPr>
              <w:t>, azért így</w:t>
            </w:r>
            <w:r w:rsidRPr="00B75526">
              <w:rPr>
                <w:rFonts w:eastAsia="Times New Roman" w:cs="Times New Roman"/>
                <w:i/>
                <w:lang w:eastAsia="hu-HU"/>
              </w:rPr>
              <w:t xml:space="preserve"> szerepel a programban; a </w:t>
            </w:r>
            <w:r w:rsidRPr="00B75526">
              <w:rPr>
                <w:rFonts w:eastAsia="Times New Roman" w:cs="Times New Roman"/>
                <w:iCs/>
                <w:lang w:eastAsia="hu-HU"/>
              </w:rPr>
              <w:t>Csíkos szél</w:t>
            </w:r>
            <w:r w:rsidRPr="00B75526">
              <w:rPr>
                <w:rFonts w:eastAsia="Times New Roman" w:cs="Times New Roman"/>
                <w:i/>
                <w:lang w:eastAsia="hu-HU"/>
              </w:rPr>
              <w:t xml:space="preserve"> egészen más</w:t>
            </w:r>
            <w:r w:rsidR="00B75526" w:rsidRPr="00B75526">
              <w:rPr>
                <w:rFonts w:eastAsia="Times New Roman" w:cs="Times New Roman"/>
                <w:i/>
                <w:lang w:eastAsia="hu-HU"/>
              </w:rPr>
              <w:t>]</w:t>
            </w:r>
          </w:p>
        </w:tc>
      </w:tr>
      <w:tr w:rsidR="0088037E" w:rsidRPr="00AC6D4F" w:rsidTr="00B75526">
        <w:tc>
          <w:tcPr>
            <w:tcW w:w="6204" w:type="dxa"/>
            <w:shd w:val="clear" w:color="auto" w:fill="auto"/>
          </w:tcPr>
          <w:p w:rsidR="00F07DE1" w:rsidRDefault="00F07DE1" w:rsidP="00F07DE1">
            <w:pPr>
              <w:spacing w:before="120"/>
              <w:ind w:firstLine="426"/>
              <w:jc w:val="both"/>
              <w:rPr>
                <w:rFonts w:cstheme="minorHAnsi"/>
                <w:b/>
                <w:sz w:val="24"/>
                <w:szCs w:val="24"/>
              </w:rPr>
            </w:pPr>
            <w:r>
              <w:rPr>
                <w:rFonts w:cstheme="minorHAnsi"/>
                <w:b/>
                <w:sz w:val="24"/>
                <w:szCs w:val="24"/>
              </w:rPr>
              <w:t>6.1</w:t>
            </w:r>
            <w:r w:rsidRPr="00115DBE">
              <w:rPr>
                <w:rFonts w:cstheme="minorHAnsi"/>
                <w:b/>
                <w:sz w:val="24"/>
                <w:szCs w:val="24"/>
              </w:rPr>
              <w:t xml:space="preserve">. Útépítések és </w:t>
            </w:r>
            <w:r>
              <w:rPr>
                <w:rFonts w:cstheme="minorHAnsi"/>
                <w:b/>
                <w:sz w:val="24"/>
                <w:szCs w:val="24"/>
              </w:rPr>
              <w:t>-</w:t>
            </w:r>
            <w:r w:rsidRPr="00115DBE">
              <w:rPr>
                <w:rFonts w:cstheme="minorHAnsi"/>
                <w:b/>
                <w:sz w:val="24"/>
                <w:szCs w:val="24"/>
              </w:rPr>
              <w:t>felújítások</w:t>
            </w:r>
          </w:p>
          <w:p w:rsidR="00F07DE1" w:rsidRDefault="00F07DE1" w:rsidP="00900513">
            <w:pPr>
              <w:pStyle w:val="Listaszerbekezds"/>
              <w:numPr>
                <w:ilvl w:val="0"/>
                <w:numId w:val="17"/>
              </w:numPr>
              <w:spacing w:after="120"/>
              <w:ind w:hanging="295"/>
              <w:jc w:val="both"/>
              <w:rPr>
                <w:rFonts w:cstheme="minorHAnsi"/>
                <w:sz w:val="24"/>
                <w:szCs w:val="24"/>
              </w:rPr>
            </w:pPr>
            <w:r w:rsidRPr="00F07DE1">
              <w:rPr>
                <w:rFonts w:cstheme="minorHAnsi"/>
                <w:sz w:val="24"/>
                <w:szCs w:val="24"/>
              </w:rPr>
              <w:t>…</w:t>
            </w:r>
          </w:p>
          <w:p w:rsidR="0088037E" w:rsidRPr="00F07DE1" w:rsidRDefault="00F07DE1" w:rsidP="00900513">
            <w:pPr>
              <w:pStyle w:val="Listaszerbekezds"/>
              <w:numPr>
                <w:ilvl w:val="0"/>
                <w:numId w:val="17"/>
              </w:numPr>
              <w:spacing w:after="120"/>
              <w:ind w:hanging="295"/>
              <w:jc w:val="both"/>
              <w:rPr>
                <w:rFonts w:cstheme="minorHAnsi"/>
                <w:sz w:val="24"/>
                <w:szCs w:val="24"/>
                <w:highlight w:val="cyan"/>
              </w:rPr>
            </w:pPr>
            <w:r w:rsidRPr="00687519">
              <w:rPr>
                <w:rFonts w:cstheme="minorHAnsi"/>
                <w:sz w:val="24"/>
                <w:szCs w:val="24"/>
              </w:rPr>
              <w:t xml:space="preserve">Kossuth Ferenc utca </w:t>
            </w:r>
            <w:r>
              <w:rPr>
                <w:rFonts w:cstheme="minorHAnsi"/>
                <w:sz w:val="24"/>
                <w:szCs w:val="24"/>
              </w:rPr>
              <w:t xml:space="preserve">Városháza felőli </w:t>
            </w:r>
            <w:r w:rsidRPr="00687519">
              <w:rPr>
                <w:rFonts w:cstheme="minorHAnsi"/>
                <w:sz w:val="24"/>
                <w:szCs w:val="24"/>
              </w:rPr>
              <w:t>oldalának felújítása;</w:t>
            </w:r>
            <w:r>
              <w:rPr>
                <w:rFonts w:cstheme="minorHAnsi"/>
                <w:sz w:val="24"/>
                <w:szCs w:val="24"/>
              </w:rPr>
              <w:t xml:space="preserve"> </w:t>
            </w:r>
            <w:r w:rsidRPr="00F07DE1">
              <w:rPr>
                <w:rFonts w:cstheme="minorHAnsi"/>
                <w:sz w:val="24"/>
                <w:szCs w:val="24"/>
                <w:highlight w:val="cyan"/>
              </w:rPr>
              <w:t xml:space="preserve">ez nem érthető, útra vagy járdára vonatkozik? (Ha igen akkor a 6.7 pontba kellene illeszteni </w:t>
            </w:r>
            <w:proofErr w:type="spellStart"/>
            <w:proofErr w:type="gramStart"/>
            <w:r w:rsidRPr="00F07DE1">
              <w:rPr>
                <w:rFonts w:cstheme="minorHAnsi"/>
                <w:sz w:val="24"/>
                <w:szCs w:val="24"/>
                <w:highlight w:val="cyan"/>
              </w:rPr>
              <w:t>pl:Városháza</w:t>
            </w:r>
            <w:proofErr w:type="spellEnd"/>
            <w:proofErr w:type="gramEnd"/>
            <w:r w:rsidRPr="00F07DE1">
              <w:rPr>
                <w:rFonts w:cstheme="minorHAnsi"/>
                <w:sz w:val="24"/>
                <w:szCs w:val="24"/>
                <w:highlight w:val="cyan"/>
              </w:rPr>
              <w:t xml:space="preserve"> Kossuth F.utca felöli oldalának járda megújítása)</w:t>
            </w:r>
          </w:p>
        </w:tc>
        <w:tc>
          <w:tcPr>
            <w:tcW w:w="9355" w:type="dxa"/>
            <w:shd w:val="clear" w:color="auto" w:fill="auto"/>
          </w:tcPr>
          <w:p w:rsidR="00F07DE1" w:rsidRDefault="00F07DE1" w:rsidP="00F07DE1">
            <w:pPr>
              <w:spacing w:before="120"/>
              <w:jc w:val="both"/>
              <w:rPr>
                <w:rFonts w:cstheme="minorHAnsi"/>
                <w:b/>
                <w:sz w:val="24"/>
                <w:szCs w:val="24"/>
              </w:rPr>
            </w:pPr>
            <w:r>
              <w:rPr>
                <w:rFonts w:cstheme="minorHAnsi"/>
                <w:b/>
                <w:sz w:val="24"/>
                <w:szCs w:val="24"/>
              </w:rPr>
              <w:t>6.1</w:t>
            </w:r>
            <w:r w:rsidRPr="00115DBE">
              <w:rPr>
                <w:rFonts w:cstheme="minorHAnsi"/>
                <w:b/>
                <w:sz w:val="24"/>
                <w:szCs w:val="24"/>
              </w:rPr>
              <w:t xml:space="preserve">. Útépítések és </w:t>
            </w:r>
            <w:r>
              <w:rPr>
                <w:rFonts w:cstheme="minorHAnsi"/>
                <w:b/>
                <w:sz w:val="24"/>
                <w:szCs w:val="24"/>
              </w:rPr>
              <w:t>–</w:t>
            </w:r>
            <w:r w:rsidRPr="00115DBE">
              <w:rPr>
                <w:rFonts w:cstheme="minorHAnsi"/>
                <w:b/>
                <w:sz w:val="24"/>
                <w:szCs w:val="24"/>
              </w:rPr>
              <w:t>felújítások</w:t>
            </w:r>
          </w:p>
          <w:p w:rsidR="00F07DE1" w:rsidRPr="00BE6F19" w:rsidRDefault="00F07DE1" w:rsidP="00900513">
            <w:pPr>
              <w:pStyle w:val="Listaszerbekezds"/>
              <w:numPr>
                <w:ilvl w:val="0"/>
                <w:numId w:val="17"/>
              </w:numPr>
              <w:spacing w:after="120"/>
              <w:ind w:left="714" w:hanging="357"/>
              <w:jc w:val="both"/>
              <w:rPr>
                <w:rFonts w:cstheme="minorHAnsi"/>
                <w:sz w:val="24"/>
                <w:szCs w:val="24"/>
              </w:rPr>
            </w:pPr>
            <w:r>
              <w:rPr>
                <w:rFonts w:cstheme="minorHAnsi"/>
                <w:sz w:val="24"/>
                <w:szCs w:val="24"/>
              </w:rPr>
              <w:t>…</w:t>
            </w:r>
          </w:p>
          <w:p w:rsidR="00F07DE1" w:rsidDel="00B05B5B" w:rsidRDefault="00F07DE1" w:rsidP="00900513">
            <w:pPr>
              <w:pStyle w:val="Listaszerbekezds"/>
              <w:numPr>
                <w:ilvl w:val="0"/>
                <w:numId w:val="17"/>
              </w:numPr>
              <w:spacing w:after="120"/>
              <w:ind w:left="714" w:hanging="357"/>
              <w:jc w:val="both"/>
              <w:rPr>
                <w:del w:id="190" w:author="Dell" w:date="2025-09-17T08:50:00Z"/>
                <w:rFonts w:cstheme="minorHAnsi"/>
                <w:sz w:val="24"/>
                <w:szCs w:val="24"/>
              </w:rPr>
            </w:pPr>
            <w:del w:id="191" w:author="Dell" w:date="2025-09-17T08:50:00Z">
              <w:r w:rsidRPr="00687519" w:rsidDel="00B05B5B">
                <w:rPr>
                  <w:rFonts w:cstheme="minorHAnsi"/>
                  <w:sz w:val="24"/>
                  <w:szCs w:val="24"/>
                </w:rPr>
                <w:delText xml:space="preserve">Kossuth Ferenc utca </w:delText>
              </w:r>
              <w:r w:rsidDel="00B05B5B">
                <w:rPr>
                  <w:rFonts w:cstheme="minorHAnsi"/>
                  <w:sz w:val="24"/>
                  <w:szCs w:val="24"/>
                </w:rPr>
                <w:delText xml:space="preserve">Városháza felőli </w:delText>
              </w:r>
              <w:r w:rsidRPr="00687519" w:rsidDel="00B05B5B">
                <w:rPr>
                  <w:rFonts w:cstheme="minorHAnsi"/>
                  <w:sz w:val="24"/>
                  <w:szCs w:val="24"/>
                </w:rPr>
                <w:delText>oldalának felújítása;</w:delText>
              </w:r>
            </w:del>
          </w:p>
          <w:p w:rsidR="00F07DE1" w:rsidRPr="00115DBE" w:rsidRDefault="00F07DE1" w:rsidP="00F07DE1">
            <w:pPr>
              <w:spacing w:before="240"/>
              <w:jc w:val="both"/>
              <w:rPr>
                <w:rFonts w:cstheme="minorHAnsi"/>
                <w:b/>
                <w:sz w:val="24"/>
                <w:szCs w:val="24"/>
              </w:rPr>
            </w:pPr>
            <w:r>
              <w:rPr>
                <w:rFonts w:cstheme="minorHAnsi"/>
                <w:b/>
                <w:sz w:val="24"/>
                <w:szCs w:val="24"/>
              </w:rPr>
              <w:t>6.</w:t>
            </w:r>
            <w:del w:id="192" w:author="Dell" w:date="2025-09-17T09:15:00Z">
              <w:r w:rsidDel="001608CA">
                <w:rPr>
                  <w:rFonts w:cstheme="minorHAnsi"/>
                  <w:b/>
                  <w:sz w:val="24"/>
                  <w:szCs w:val="24"/>
                </w:rPr>
                <w:delText>7</w:delText>
              </w:r>
            </w:del>
            <w:ins w:id="193" w:author="Dell" w:date="2025-09-17T09:15:00Z">
              <w:r>
                <w:rPr>
                  <w:rFonts w:cstheme="minorHAnsi"/>
                  <w:b/>
                  <w:sz w:val="24"/>
                  <w:szCs w:val="24"/>
                </w:rPr>
                <w:t>8</w:t>
              </w:r>
            </w:ins>
            <w:r w:rsidRPr="00BE6F19">
              <w:rPr>
                <w:rFonts w:cstheme="minorHAnsi"/>
                <w:b/>
                <w:sz w:val="24"/>
                <w:szCs w:val="24"/>
              </w:rPr>
              <w:t>. Járdaépítés, -felújítás</w:t>
            </w:r>
          </w:p>
          <w:p w:rsidR="00F07DE1" w:rsidRPr="00B05B5B" w:rsidRDefault="00F07DE1" w:rsidP="00900513">
            <w:pPr>
              <w:pStyle w:val="Listaszerbekezds"/>
              <w:numPr>
                <w:ilvl w:val="0"/>
                <w:numId w:val="28"/>
              </w:numPr>
              <w:spacing w:after="120"/>
              <w:ind w:left="714" w:hanging="357"/>
              <w:jc w:val="both"/>
              <w:rPr>
                <w:rFonts w:cstheme="minorHAnsi"/>
                <w:b/>
                <w:sz w:val="24"/>
                <w:szCs w:val="24"/>
              </w:rPr>
            </w:pPr>
            <w:r>
              <w:rPr>
                <w:rFonts w:eastAsia="Times New Roman" w:cstheme="minorHAnsi"/>
                <w:color w:val="000000"/>
                <w:sz w:val="24"/>
                <w:szCs w:val="24"/>
                <w:lang w:eastAsia="hu-HU"/>
              </w:rPr>
              <w:t>…</w:t>
            </w:r>
          </w:p>
          <w:p w:rsidR="0088037E" w:rsidRPr="00F07DE1" w:rsidRDefault="00F07DE1" w:rsidP="00900513">
            <w:pPr>
              <w:pStyle w:val="Listaszerbekezds"/>
              <w:numPr>
                <w:ilvl w:val="0"/>
                <w:numId w:val="28"/>
              </w:numPr>
              <w:spacing w:before="120" w:after="120"/>
              <w:jc w:val="both"/>
              <w:rPr>
                <w:rFonts w:cstheme="minorHAnsi"/>
                <w:sz w:val="24"/>
                <w:szCs w:val="24"/>
              </w:rPr>
            </w:pPr>
            <w:ins w:id="194" w:author="Dell" w:date="2025-09-17T08:49:00Z">
              <w:r w:rsidRPr="00687519">
                <w:rPr>
                  <w:rFonts w:cstheme="minorHAnsi"/>
                  <w:sz w:val="24"/>
                  <w:szCs w:val="24"/>
                </w:rPr>
                <w:t xml:space="preserve">Kossuth Ferenc utca </w:t>
              </w:r>
              <w:r>
                <w:rPr>
                  <w:rFonts w:cstheme="minorHAnsi"/>
                  <w:sz w:val="24"/>
                  <w:szCs w:val="24"/>
                </w:rPr>
                <w:t xml:space="preserve">Városháza felőli </w:t>
              </w:r>
              <w:r w:rsidRPr="00687519">
                <w:rPr>
                  <w:rFonts w:cstheme="minorHAnsi"/>
                  <w:sz w:val="24"/>
                  <w:szCs w:val="24"/>
                </w:rPr>
                <w:t>oldalának felújítása;</w:t>
              </w:r>
            </w:ins>
          </w:p>
        </w:tc>
      </w:tr>
      <w:tr w:rsidR="0005039E" w:rsidRPr="00AC6D4F" w:rsidTr="00B75526">
        <w:tc>
          <w:tcPr>
            <w:tcW w:w="6204" w:type="dxa"/>
            <w:shd w:val="clear" w:color="auto" w:fill="auto"/>
          </w:tcPr>
          <w:p w:rsidR="0005039E" w:rsidRDefault="0005039E" w:rsidP="0005039E">
            <w:pPr>
              <w:spacing w:before="120"/>
              <w:jc w:val="both"/>
              <w:rPr>
                <w:rFonts w:cstheme="minorHAnsi"/>
                <w:b/>
                <w:sz w:val="24"/>
                <w:szCs w:val="24"/>
              </w:rPr>
            </w:pPr>
            <w:r>
              <w:rPr>
                <w:rFonts w:cstheme="minorHAnsi"/>
                <w:b/>
                <w:sz w:val="24"/>
                <w:szCs w:val="24"/>
              </w:rPr>
              <w:t>6.1</w:t>
            </w:r>
            <w:r w:rsidRPr="00115DBE">
              <w:rPr>
                <w:rFonts w:cstheme="minorHAnsi"/>
                <w:b/>
                <w:sz w:val="24"/>
                <w:szCs w:val="24"/>
              </w:rPr>
              <w:t xml:space="preserve">. Útépítések és </w:t>
            </w:r>
            <w:r>
              <w:rPr>
                <w:rFonts w:cstheme="minorHAnsi"/>
                <w:b/>
                <w:sz w:val="24"/>
                <w:szCs w:val="24"/>
              </w:rPr>
              <w:t>-</w:t>
            </w:r>
            <w:r w:rsidRPr="00115DBE">
              <w:rPr>
                <w:rFonts w:cstheme="minorHAnsi"/>
                <w:b/>
                <w:sz w:val="24"/>
                <w:szCs w:val="24"/>
              </w:rPr>
              <w:t>felújítások</w:t>
            </w:r>
          </w:p>
          <w:p w:rsidR="0005039E" w:rsidRPr="0005039E" w:rsidRDefault="0005039E" w:rsidP="00900513">
            <w:pPr>
              <w:pStyle w:val="Listaszerbekezds"/>
              <w:numPr>
                <w:ilvl w:val="0"/>
                <w:numId w:val="17"/>
              </w:numPr>
              <w:spacing w:after="120"/>
              <w:ind w:left="714" w:hanging="357"/>
              <w:jc w:val="both"/>
              <w:rPr>
                <w:rFonts w:cstheme="minorHAnsi"/>
                <w:sz w:val="24"/>
                <w:szCs w:val="24"/>
              </w:rPr>
            </w:pPr>
            <w:r>
              <w:rPr>
                <w:rFonts w:cstheme="minorHAnsi"/>
                <w:sz w:val="24"/>
                <w:szCs w:val="24"/>
              </w:rPr>
              <w:t>…</w:t>
            </w:r>
          </w:p>
          <w:p w:rsidR="0005039E" w:rsidRPr="00BF33AF" w:rsidRDefault="0005039E" w:rsidP="00900513">
            <w:pPr>
              <w:pStyle w:val="Listaszerbekezds"/>
              <w:numPr>
                <w:ilvl w:val="0"/>
                <w:numId w:val="17"/>
              </w:numPr>
              <w:spacing w:before="120" w:after="120"/>
              <w:jc w:val="both"/>
              <w:rPr>
                <w:rFonts w:cstheme="minorHAnsi"/>
                <w:i/>
                <w:sz w:val="24"/>
                <w:szCs w:val="24"/>
                <w:highlight w:val="yellow"/>
              </w:rPr>
            </w:pPr>
            <w:r w:rsidRPr="00BF33AF">
              <w:rPr>
                <w:rFonts w:cstheme="minorHAnsi"/>
                <w:i/>
                <w:strike/>
                <w:sz w:val="24"/>
                <w:szCs w:val="24"/>
                <w:highlight w:val="yellow"/>
              </w:rPr>
              <w:t>Árpád utca útburkolat felújítása</w:t>
            </w:r>
            <w:r w:rsidRPr="00BF33AF">
              <w:rPr>
                <w:rFonts w:cstheme="minorHAnsi"/>
                <w:i/>
                <w:sz w:val="24"/>
                <w:szCs w:val="24"/>
                <w:highlight w:val="yellow"/>
              </w:rPr>
              <w:t>;</w:t>
            </w:r>
          </w:p>
          <w:p w:rsidR="0005039E" w:rsidRPr="00115DBE" w:rsidRDefault="0005039E" w:rsidP="00900513">
            <w:pPr>
              <w:pStyle w:val="Listaszerbekezds"/>
              <w:numPr>
                <w:ilvl w:val="0"/>
                <w:numId w:val="29"/>
              </w:numPr>
              <w:spacing w:before="120" w:after="120"/>
              <w:jc w:val="both"/>
              <w:rPr>
                <w:rFonts w:cstheme="minorHAnsi"/>
                <w:b/>
                <w:sz w:val="24"/>
                <w:szCs w:val="24"/>
              </w:rPr>
            </w:pPr>
            <w:r>
              <w:rPr>
                <w:rFonts w:eastAsia="Times New Roman" w:cstheme="minorHAnsi"/>
                <w:color w:val="000000"/>
                <w:sz w:val="24"/>
                <w:szCs w:val="24"/>
                <w:lang w:eastAsia="hu-HU"/>
              </w:rPr>
              <w:t>…</w:t>
            </w:r>
          </w:p>
          <w:p w:rsidR="0005039E" w:rsidRPr="00702959" w:rsidRDefault="0005039E" w:rsidP="00900513">
            <w:pPr>
              <w:pStyle w:val="Listaszerbekezds"/>
              <w:numPr>
                <w:ilvl w:val="0"/>
                <w:numId w:val="29"/>
              </w:numPr>
              <w:spacing w:before="120" w:after="120"/>
              <w:jc w:val="both"/>
              <w:rPr>
                <w:rFonts w:cstheme="minorHAnsi"/>
                <w:b/>
                <w:strike/>
                <w:sz w:val="24"/>
                <w:szCs w:val="24"/>
                <w:highlight w:val="yellow"/>
              </w:rPr>
            </w:pPr>
            <w:r w:rsidRPr="00702959">
              <w:rPr>
                <w:rFonts w:eastAsia="Times New Roman" w:cstheme="minorHAnsi"/>
                <w:strike/>
                <w:color w:val="000000"/>
                <w:sz w:val="24"/>
                <w:szCs w:val="24"/>
                <w:highlight w:val="yellow"/>
                <w:lang w:eastAsia="hu-HU"/>
              </w:rPr>
              <w:t>Buzogány utca;</w:t>
            </w:r>
          </w:p>
          <w:p w:rsidR="0005039E" w:rsidRPr="00115DBE" w:rsidRDefault="0005039E" w:rsidP="00900513">
            <w:pPr>
              <w:pStyle w:val="Listaszerbekezds"/>
              <w:numPr>
                <w:ilvl w:val="0"/>
                <w:numId w:val="29"/>
              </w:numPr>
              <w:spacing w:before="120" w:after="120"/>
              <w:jc w:val="both"/>
              <w:rPr>
                <w:rFonts w:cstheme="minorHAnsi"/>
                <w:b/>
                <w:sz w:val="24"/>
                <w:szCs w:val="24"/>
              </w:rPr>
            </w:pPr>
            <w:r>
              <w:rPr>
                <w:rFonts w:eastAsia="Times New Roman" w:cstheme="minorHAnsi"/>
                <w:color w:val="000000"/>
                <w:sz w:val="24"/>
                <w:szCs w:val="24"/>
                <w:lang w:eastAsia="hu-HU"/>
              </w:rPr>
              <w:t>…</w:t>
            </w:r>
          </w:p>
          <w:p w:rsidR="0005039E" w:rsidRPr="00702959" w:rsidRDefault="0005039E" w:rsidP="00900513">
            <w:pPr>
              <w:pStyle w:val="Listaszerbekezds"/>
              <w:numPr>
                <w:ilvl w:val="0"/>
                <w:numId w:val="29"/>
              </w:numPr>
              <w:spacing w:before="120"/>
              <w:ind w:left="714" w:hanging="357"/>
              <w:jc w:val="both"/>
              <w:rPr>
                <w:rFonts w:eastAsia="Times New Roman" w:cstheme="minorHAnsi"/>
                <w:color w:val="000000"/>
                <w:sz w:val="24"/>
                <w:szCs w:val="24"/>
                <w:highlight w:val="yellow"/>
                <w:lang w:eastAsia="hu-HU"/>
              </w:rPr>
            </w:pPr>
            <w:r w:rsidRPr="00702959">
              <w:rPr>
                <w:rFonts w:eastAsia="Times New Roman" w:cstheme="minorHAnsi"/>
                <w:strike/>
                <w:color w:val="000000"/>
                <w:sz w:val="24"/>
                <w:szCs w:val="24"/>
                <w:highlight w:val="yellow"/>
                <w:lang w:eastAsia="hu-HU"/>
              </w:rPr>
              <w:t>Szárcsa utca</w:t>
            </w:r>
            <w:r w:rsidRPr="00702959">
              <w:rPr>
                <w:rFonts w:eastAsia="Times New Roman" w:cstheme="minorHAnsi"/>
                <w:color w:val="000000"/>
                <w:sz w:val="24"/>
                <w:szCs w:val="24"/>
                <w:highlight w:val="yellow"/>
                <w:lang w:eastAsia="hu-HU"/>
              </w:rPr>
              <w:t>;</w:t>
            </w:r>
          </w:p>
          <w:p w:rsidR="0005039E" w:rsidRPr="0005039E" w:rsidRDefault="0005039E" w:rsidP="00305804">
            <w:pPr>
              <w:spacing w:after="120"/>
              <w:jc w:val="both"/>
              <w:rPr>
                <w:rFonts w:cstheme="minorHAnsi"/>
                <w:sz w:val="24"/>
                <w:szCs w:val="24"/>
              </w:rPr>
            </w:pPr>
            <w:r>
              <w:rPr>
                <w:rFonts w:cstheme="minorHAnsi"/>
                <w:sz w:val="24"/>
                <w:szCs w:val="24"/>
              </w:rPr>
              <w:lastRenderedPageBreak/>
              <w:t>…</w:t>
            </w:r>
          </w:p>
          <w:p w:rsidR="0005039E" w:rsidRPr="00115DBE" w:rsidRDefault="0005039E" w:rsidP="00305804">
            <w:pPr>
              <w:spacing w:after="120"/>
              <w:jc w:val="both"/>
              <w:rPr>
                <w:rFonts w:cstheme="minorHAnsi"/>
                <w:b/>
                <w:sz w:val="24"/>
                <w:szCs w:val="24"/>
              </w:rPr>
            </w:pPr>
            <w:r>
              <w:rPr>
                <w:rFonts w:cstheme="minorHAnsi"/>
                <w:b/>
                <w:sz w:val="24"/>
                <w:szCs w:val="24"/>
              </w:rPr>
              <w:t>6.2</w:t>
            </w:r>
            <w:r w:rsidRPr="00115DBE">
              <w:rPr>
                <w:rFonts w:cstheme="minorHAnsi"/>
                <w:b/>
                <w:sz w:val="24"/>
                <w:szCs w:val="24"/>
              </w:rPr>
              <w:t>. Útépítések és -felújítások csapadékvíz-elvezetéssel</w:t>
            </w:r>
          </w:p>
          <w:p w:rsidR="0005039E" w:rsidRPr="00702959" w:rsidRDefault="0005039E" w:rsidP="00900513">
            <w:pPr>
              <w:pStyle w:val="Listaszerbekezds"/>
              <w:numPr>
                <w:ilvl w:val="0"/>
                <w:numId w:val="17"/>
              </w:numPr>
              <w:spacing w:after="120"/>
              <w:ind w:left="714" w:hanging="357"/>
              <w:jc w:val="both"/>
              <w:rPr>
                <w:rFonts w:cstheme="minorHAnsi"/>
                <w:b/>
                <w:i/>
                <w:sz w:val="24"/>
                <w:szCs w:val="24"/>
                <w:highlight w:val="yellow"/>
              </w:rPr>
            </w:pPr>
            <w:r w:rsidRPr="00BF33AF">
              <w:rPr>
                <w:rFonts w:eastAsia="Times New Roman" w:cstheme="minorHAnsi"/>
                <w:i/>
                <w:strike/>
                <w:color w:val="000000"/>
                <w:sz w:val="24"/>
                <w:szCs w:val="24"/>
                <w:highlight w:val="yellow"/>
                <w:lang w:eastAsia="hu-HU"/>
              </w:rPr>
              <w:t>Páva utca</w:t>
            </w:r>
            <w:r w:rsidRPr="00BF33AF">
              <w:rPr>
                <w:rFonts w:eastAsia="Times New Roman" w:cstheme="minorHAnsi"/>
                <w:i/>
                <w:color w:val="000000"/>
                <w:sz w:val="24"/>
                <w:szCs w:val="24"/>
                <w:highlight w:val="yellow"/>
                <w:lang w:eastAsia="hu-HU"/>
              </w:rPr>
              <w:t>;</w:t>
            </w:r>
          </w:p>
          <w:p w:rsidR="0005039E" w:rsidRPr="00702959" w:rsidRDefault="0005039E" w:rsidP="00900513">
            <w:pPr>
              <w:pStyle w:val="Listaszerbekezds"/>
              <w:numPr>
                <w:ilvl w:val="0"/>
                <w:numId w:val="17"/>
              </w:numPr>
              <w:spacing w:before="120"/>
              <w:ind w:left="714" w:hanging="357"/>
              <w:jc w:val="both"/>
              <w:rPr>
                <w:rFonts w:cstheme="minorHAnsi"/>
                <w:sz w:val="24"/>
                <w:szCs w:val="24"/>
                <w:highlight w:val="yellow"/>
              </w:rPr>
            </w:pPr>
            <w:r w:rsidRPr="00702959">
              <w:rPr>
                <w:rFonts w:cstheme="minorHAnsi"/>
                <w:sz w:val="24"/>
                <w:szCs w:val="24"/>
                <w:highlight w:val="yellow"/>
              </w:rPr>
              <w:t>Buzogány utca</w:t>
            </w:r>
          </w:p>
          <w:p w:rsidR="0005039E" w:rsidRPr="0005039E" w:rsidRDefault="0005039E" w:rsidP="00305804">
            <w:pPr>
              <w:spacing w:after="120"/>
              <w:jc w:val="both"/>
              <w:rPr>
                <w:rFonts w:cstheme="minorHAnsi"/>
                <w:sz w:val="24"/>
                <w:szCs w:val="24"/>
              </w:rPr>
            </w:pPr>
            <w:r w:rsidRPr="0005039E">
              <w:rPr>
                <w:rFonts w:cstheme="minorHAnsi"/>
                <w:sz w:val="24"/>
                <w:szCs w:val="24"/>
              </w:rPr>
              <w:t>…</w:t>
            </w:r>
          </w:p>
          <w:p w:rsidR="0005039E" w:rsidRPr="00115DBE" w:rsidRDefault="0005039E" w:rsidP="0005039E">
            <w:pPr>
              <w:spacing w:before="120"/>
              <w:jc w:val="both"/>
              <w:rPr>
                <w:rFonts w:cstheme="minorHAnsi"/>
                <w:b/>
                <w:sz w:val="24"/>
                <w:szCs w:val="24"/>
              </w:rPr>
            </w:pPr>
            <w:r>
              <w:rPr>
                <w:rFonts w:cstheme="minorHAnsi"/>
                <w:b/>
                <w:sz w:val="24"/>
                <w:szCs w:val="24"/>
              </w:rPr>
              <w:t>6.3</w:t>
            </w:r>
            <w:r w:rsidRPr="00115DBE">
              <w:rPr>
                <w:rFonts w:cstheme="minorHAnsi"/>
                <w:b/>
                <w:sz w:val="24"/>
                <w:szCs w:val="24"/>
              </w:rPr>
              <w:t>. Útépítések és -felújítások csapadékvíz-elvezetéssel és parkolóhelyek kialakításával</w:t>
            </w:r>
          </w:p>
          <w:p w:rsidR="0005039E" w:rsidRPr="00115DBE" w:rsidRDefault="0005039E" w:rsidP="00900513">
            <w:pPr>
              <w:pStyle w:val="Listaszerbekezds"/>
              <w:numPr>
                <w:ilvl w:val="0"/>
                <w:numId w:val="30"/>
              </w:numPr>
              <w:spacing w:after="120"/>
              <w:ind w:left="714" w:hanging="357"/>
              <w:jc w:val="both"/>
              <w:rPr>
                <w:rFonts w:cstheme="minorHAnsi"/>
                <w:b/>
                <w:sz w:val="24"/>
                <w:szCs w:val="24"/>
              </w:rPr>
            </w:pPr>
            <w:r>
              <w:rPr>
                <w:rFonts w:eastAsia="Times New Roman" w:cstheme="minorHAnsi"/>
                <w:color w:val="000000"/>
                <w:sz w:val="24"/>
                <w:szCs w:val="24"/>
                <w:lang w:eastAsia="hu-HU"/>
              </w:rPr>
              <w:t>…</w:t>
            </w:r>
          </w:p>
          <w:p w:rsidR="0005039E" w:rsidRPr="00702959" w:rsidRDefault="0005039E" w:rsidP="00900513">
            <w:pPr>
              <w:pStyle w:val="Listaszerbekezds"/>
              <w:numPr>
                <w:ilvl w:val="0"/>
                <w:numId w:val="30"/>
              </w:numPr>
              <w:spacing w:before="120" w:after="120"/>
              <w:jc w:val="both"/>
              <w:rPr>
                <w:rFonts w:cstheme="minorHAnsi"/>
                <w:i/>
                <w:sz w:val="24"/>
                <w:szCs w:val="24"/>
                <w:highlight w:val="yellow"/>
              </w:rPr>
            </w:pPr>
            <w:r w:rsidRPr="00702959">
              <w:rPr>
                <w:rFonts w:cstheme="minorHAnsi"/>
                <w:i/>
                <w:sz w:val="24"/>
                <w:szCs w:val="24"/>
                <w:highlight w:val="yellow"/>
              </w:rPr>
              <w:t>Árpád utca (Bocskai út és Kossuth tér között)</w:t>
            </w:r>
          </w:p>
          <w:p w:rsidR="0005039E" w:rsidRDefault="0005039E" w:rsidP="00900513">
            <w:pPr>
              <w:pStyle w:val="Listaszerbekezds"/>
              <w:numPr>
                <w:ilvl w:val="0"/>
                <w:numId w:val="30"/>
              </w:numPr>
              <w:spacing w:before="120" w:after="120"/>
              <w:jc w:val="both"/>
              <w:rPr>
                <w:rFonts w:cstheme="minorHAnsi"/>
                <w:i/>
                <w:sz w:val="24"/>
                <w:szCs w:val="24"/>
                <w:highlight w:val="yellow"/>
              </w:rPr>
            </w:pPr>
            <w:r w:rsidRPr="00702959">
              <w:rPr>
                <w:rFonts w:cstheme="minorHAnsi"/>
                <w:i/>
                <w:sz w:val="24"/>
                <w:szCs w:val="24"/>
                <w:highlight w:val="yellow"/>
              </w:rPr>
              <w:t>Páva utca</w:t>
            </w:r>
          </w:p>
          <w:p w:rsidR="0005039E" w:rsidRPr="0005039E" w:rsidRDefault="0005039E" w:rsidP="00900513">
            <w:pPr>
              <w:pStyle w:val="Listaszerbekezds"/>
              <w:numPr>
                <w:ilvl w:val="0"/>
                <w:numId w:val="30"/>
              </w:numPr>
              <w:spacing w:before="120" w:after="120"/>
              <w:jc w:val="both"/>
              <w:rPr>
                <w:rFonts w:cstheme="minorHAnsi"/>
                <w:i/>
                <w:sz w:val="24"/>
                <w:szCs w:val="24"/>
                <w:highlight w:val="yellow"/>
              </w:rPr>
            </w:pPr>
            <w:r>
              <w:rPr>
                <w:rFonts w:cstheme="minorHAnsi"/>
                <w:i/>
                <w:sz w:val="24"/>
                <w:szCs w:val="24"/>
                <w:highlight w:val="yellow"/>
              </w:rPr>
              <w:t>Szárcsa utca</w:t>
            </w:r>
          </w:p>
        </w:tc>
        <w:tc>
          <w:tcPr>
            <w:tcW w:w="9355" w:type="dxa"/>
            <w:shd w:val="clear" w:color="auto" w:fill="auto"/>
          </w:tcPr>
          <w:p w:rsidR="0005039E" w:rsidRDefault="0005039E" w:rsidP="0005039E">
            <w:pPr>
              <w:spacing w:before="120"/>
              <w:jc w:val="both"/>
              <w:rPr>
                <w:rFonts w:cstheme="minorHAnsi"/>
                <w:b/>
                <w:sz w:val="24"/>
                <w:szCs w:val="24"/>
              </w:rPr>
            </w:pPr>
            <w:r>
              <w:rPr>
                <w:rFonts w:cstheme="minorHAnsi"/>
                <w:b/>
                <w:sz w:val="24"/>
                <w:szCs w:val="24"/>
              </w:rPr>
              <w:lastRenderedPageBreak/>
              <w:t>6.1</w:t>
            </w:r>
            <w:r w:rsidRPr="00115DBE">
              <w:rPr>
                <w:rFonts w:cstheme="minorHAnsi"/>
                <w:b/>
                <w:sz w:val="24"/>
                <w:szCs w:val="24"/>
              </w:rPr>
              <w:t xml:space="preserve">. Útépítések és </w:t>
            </w:r>
            <w:r>
              <w:rPr>
                <w:rFonts w:cstheme="minorHAnsi"/>
                <w:b/>
                <w:sz w:val="24"/>
                <w:szCs w:val="24"/>
              </w:rPr>
              <w:t>–</w:t>
            </w:r>
            <w:r w:rsidRPr="00115DBE">
              <w:rPr>
                <w:rFonts w:cstheme="minorHAnsi"/>
                <w:b/>
                <w:sz w:val="24"/>
                <w:szCs w:val="24"/>
              </w:rPr>
              <w:t>felújítások</w:t>
            </w:r>
          </w:p>
          <w:p w:rsidR="0005039E" w:rsidRPr="00BE6F19" w:rsidRDefault="0005039E" w:rsidP="00900513">
            <w:pPr>
              <w:pStyle w:val="Listaszerbekezds"/>
              <w:numPr>
                <w:ilvl w:val="0"/>
                <w:numId w:val="17"/>
              </w:numPr>
              <w:spacing w:after="120"/>
              <w:ind w:left="714" w:hanging="357"/>
              <w:jc w:val="both"/>
              <w:rPr>
                <w:rFonts w:cstheme="minorHAnsi"/>
                <w:sz w:val="24"/>
                <w:szCs w:val="24"/>
              </w:rPr>
            </w:pPr>
            <w:r>
              <w:rPr>
                <w:rFonts w:cstheme="minorHAnsi"/>
                <w:sz w:val="24"/>
                <w:szCs w:val="24"/>
              </w:rPr>
              <w:t>…</w:t>
            </w:r>
          </w:p>
          <w:p w:rsidR="0005039E" w:rsidRPr="004D2AC4" w:rsidDel="004D2AC4" w:rsidRDefault="0005039E" w:rsidP="00900513">
            <w:pPr>
              <w:pStyle w:val="Listaszerbekezds"/>
              <w:numPr>
                <w:ilvl w:val="0"/>
                <w:numId w:val="17"/>
              </w:numPr>
              <w:spacing w:before="120" w:after="120"/>
              <w:jc w:val="both"/>
              <w:rPr>
                <w:del w:id="195" w:author="Dell" w:date="2025-09-17T09:38:00Z"/>
                <w:rFonts w:cstheme="minorHAnsi"/>
                <w:sz w:val="24"/>
                <w:szCs w:val="24"/>
              </w:rPr>
            </w:pPr>
            <w:del w:id="196" w:author="Dell" w:date="2025-09-17T09:38:00Z">
              <w:r w:rsidRPr="004D2AC4" w:rsidDel="004D2AC4">
                <w:rPr>
                  <w:rFonts w:cstheme="minorHAnsi"/>
                  <w:sz w:val="24"/>
                  <w:szCs w:val="24"/>
                </w:rPr>
                <w:delText>Árpád utca útburkolat felújítása;</w:delText>
              </w:r>
            </w:del>
          </w:p>
          <w:p w:rsidR="0005039E" w:rsidRPr="00115DBE" w:rsidRDefault="0005039E" w:rsidP="00900513">
            <w:pPr>
              <w:pStyle w:val="Listaszerbekezds"/>
              <w:numPr>
                <w:ilvl w:val="0"/>
                <w:numId w:val="29"/>
              </w:numPr>
              <w:spacing w:before="120" w:after="120"/>
              <w:jc w:val="both"/>
              <w:rPr>
                <w:rFonts w:cstheme="minorHAnsi"/>
                <w:b/>
                <w:sz w:val="24"/>
                <w:szCs w:val="24"/>
              </w:rPr>
            </w:pPr>
            <w:r>
              <w:rPr>
                <w:rFonts w:eastAsia="Times New Roman" w:cstheme="minorHAnsi"/>
                <w:color w:val="000000"/>
                <w:sz w:val="24"/>
                <w:szCs w:val="24"/>
                <w:lang w:eastAsia="hu-HU"/>
              </w:rPr>
              <w:t>…</w:t>
            </w:r>
          </w:p>
          <w:p w:rsidR="0005039E" w:rsidRPr="004D2AC4" w:rsidDel="004D2AC4" w:rsidRDefault="0005039E" w:rsidP="00900513">
            <w:pPr>
              <w:pStyle w:val="Listaszerbekezds"/>
              <w:numPr>
                <w:ilvl w:val="0"/>
                <w:numId w:val="29"/>
              </w:numPr>
              <w:spacing w:before="120" w:after="120"/>
              <w:jc w:val="both"/>
              <w:rPr>
                <w:del w:id="197" w:author="Dell" w:date="2025-09-17T09:38:00Z"/>
                <w:rFonts w:cstheme="minorHAnsi"/>
                <w:b/>
                <w:sz w:val="24"/>
                <w:szCs w:val="24"/>
              </w:rPr>
            </w:pPr>
            <w:del w:id="198" w:author="Dell" w:date="2025-09-17T09:38:00Z">
              <w:r w:rsidRPr="004D2AC4" w:rsidDel="004D2AC4">
                <w:rPr>
                  <w:rFonts w:eastAsia="Times New Roman" w:cstheme="minorHAnsi"/>
                  <w:color w:val="000000"/>
                  <w:sz w:val="24"/>
                  <w:szCs w:val="24"/>
                  <w:lang w:eastAsia="hu-HU"/>
                </w:rPr>
                <w:delText>Buzogány utca;</w:delText>
              </w:r>
            </w:del>
          </w:p>
          <w:p w:rsidR="0005039E" w:rsidRPr="00115DBE" w:rsidRDefault="0005039E" w:rsidP="00900513">
            <w:pPr>
              <w:pStyle w:val="Listaszerbekezds"/>
              <w:numPr>
                <w:ilvl w:val="0"/>
                <w:numId w:val="29"/>
              </w:numPr>
              <w:spacing w:before="120" w:after="120"/>
              <w:jc w:val="both"/>
              <w:rPr>
                <w:rFonts w:cstheme="minorHAnsi"/>
                <w:b/>
                <w:sz w:val="24"/>
                <w:szCs w:val="24"/>
              </w:rPr>
            </w:pPr>
            <w:r>
              <w:rPr>
                <w:rFonts w:eastAsia="Times New Roman" w:cstheme="minorHAnsi"/>
                <w:color w:val="000000"/>
                <w:sz w:val="24"/>
                <w:szCs w:val="24"/>
                <w:lang w:eastAsia="hu-HU"/>
              </w:rPr>
              <w:t>…</w:t>
            </w:r>
          </w:p>
          <w:p w:rsidR="0005039E" w:rsidRPr="004D2AC4" w:rsidDel="004D2AC4" w:rsidRDefault="0005039E" w:rsidP="00900513">
            <w:pPr>
              <w:pStyle w:val="Listaszerbekezds"/>
              <w:numPr>
                <w:ilvl w:val="0"/>
                <w:numId w:val="29"/>
              </w:numPr>
              <w:spacing w:before="120"/>
              <w:ind w:left="714" w:hanging="357"/>
              <w:jc w:val="both"/>
              <w:rPr>
                <w:del w:id="199" w:author="Dell" w:date="2025-09-17T09:38:00Z"/>
                <w:rFonts w:eastAsia="Times New Roman" w:cstheme="minorHAnsi"/>
                <w:color w:val="000000"/>
                <w:sz w:val="24"/>
                <w:szCs w:val="24"/>
                <w:lang w:eastAsia="hu-HU"/>
              </w:rPr>
            </w:pPr>
            <w:del w:id="200" w:author="Dell" w:date="2025-09-17T09:38:00Z">
              <w:r w:rsidRPr="004D2AC4" w:rsidDel="004D2AC4">
                <w:rPr>
                  <w:rFonts w:eastAsia="Times New Roman" w:cstheme="minorHAnsi"/>
                  <w:color w:val="000000"/>
                  <w:sz w:val="24"/>
                  <w:szCs w:val="24"/>
                  <w:lang w:eastAsia="hu-HU"/>
                </w:rPr>
                <w:delText>Szárcsa utca;</w:delText>
              </w:r>
            </w:del>
          </w:p>
          <w:p w:rsidR="00E56A84" w:rsidRPr="00E56A84" w:rsidRDefault="00E56A84" w:rsidP="00305804">
            <w:pPr>
              <w:spacing w:after="120"/>
              <w:jc w:val="both"/>
              <w:rPr>
                <w:rFonts w:cstheme="minorHAnsi"/>
                <w:sz w:val="24"/>
                <w:szCs w:val="24"/>
              </w:rPr>
            </w:pPr>
            <w:r w:rsidRPr="00E56A84">
              <w:rPr>
                <w:rFonts w:cstheme="minorHAnsi"/>
                <w:sz w:val="24"/>
                <w:szCs w:val="24"/>
              </w:rPr>
              <w:lastRenderedPageBreak/>
              <w:t>…</w:t>
            </w:r>
          </w:p>
          <w:p w:rsidR="0005039E" w:rsidRPr="00115DBE" w:rsidRDefault="0005039E" w:rsidP="00E56A84">
            <w:pPr>
              <w:spacing w:before="120" w:after="120"/>
              <w:jc w:val="both"/>
              <w:rPr>
                <w:rFonts w:cstheme="minorHAnsi"/>
                <w:b/>
                <w:sz w:val="24"/>
                <w:szCs w:val="24"/>
              </w:rPr>
            </w:pPr>
            <w:r>
              <w:rPr>
                <w:rFonts w:cstheme="minorHAnsi"/>
                <w:b/>
                <w:sz w:val="24"/>
                <w:szCs w:val="24"/>
              </w:rPr>
              <w:t>6.2</w:t>
            </w:r>
            <w:r w:rsidRPr="00115DBE">
              <w:rPr>
                <w:rFonts w:cstheme="minorHAnsi"/>
                <w:b/>
                <w:sz w:val="24"/>
                <w:szCs w:val="24"/>
              </w:rPr>
              <w:t>. Útépítések és -felújítások csapadékvíz-elvezetéssel</w:t>
            </w:r>
          </w:p>
          <w:p w:rsidR="0005039E" w:rsidRPr="004D2AC4" w:rsidRDefault="0005039E" w:rsidP="00900513">
            <w:pPr>
              <w:pStyle w:val="Listaszerbekezds"/>
              <w:numPr>
                <w:ilvl w:val="0"/>
                <w:numId w:val="17"/>
              </w:numPr>
              <w:spacing w:before="120"/>
              <w:ind w:left="714" w:hanging="357"/>
              <w:jc w:val="both"/>
              <w:rPr>
                <w:rFonts w:cstheme="minorHAnsi"/>
                <w:b/>
                <w:sz w:val="24"/>
                <w:szCs w:val="24"/>
              </w:rPr>
            </w:pPr>
            <w:del w:id="201" w:author="Dell" w:date="2025-09-17T09:41:00Z">
              <w:r w:rsidRPr="004D2AC4" w:rsidDel="004D2AC4">
                <w:rPr>
                  <w:rFonts w:eastAsia="Times New Roman" w:cstheme="minorHAnsi"/>
                  <w:color w:val="000000"/>
                  <w:sz w:val="24"/>
                  <w:szCs w:val="24"/>
                  <w:lang w:eastAsia="hu-HU"/>
                </w:rPr>
                <w:delText>Páva utca;</w:delText>
              </w:r>
            </w:del>
            <w:ins w:id="202" w:author="Dell" w:date="2025-09-17T09:41:00Z">
              <w:r>
                <w:rPr>
                  <w:rFonts w:eastAsia="Times New Roman" w:cstheme="minorHAnsi"/>
                  <w:color w:val="000000"/>
                  <w:sz w:val="24"/>
                  <w:szCs w:val="24"/>
                  <w:lang w:eastAsia="hu-HU"/>
                </w:rPr>
                <w:t>Buzogány utca;</w:t>
              </w:r>
            </w:ins>
          </w:p>
          <w:p w:rsidR="0005039E" w:rsidRPr="0005039E" w:rsidRDefault="0005039E" w:rsidP="00305804">
            <w:pPr>
              <w:jc w:val="both"/>
              <w:rPr>
                <w:rFonts w:cstheme="minorHAnsi"/>
                <w:sz w:val="24"/>
                <w:szCs w:val="24"/>
              </w:rPr>
            </w:pPr>
            <w:r w:rsidRPr="0005039E">
              <w:rPr>
                <w:rFonts w:cstheme="minorHAnsi"/>
                <w:sz w:val="24"/>
                <w:szCs w:val="24"/>
              </w:rPr>
              <w:t>…</w:t>
            </w:r>
          </w:p>
          <w:p w:rsidR="0005039E" w:rsidRPr="00115DBE" w:rsidRDefault="0005039E" w:rsidP="0005039E">
            <w:pPr>
              <w:spacing w:before="120"/>
              <w:jc w:val="both"/>
              <w:rPr>
                <w:rFonts w:cstheme="minorHAnsi"/>
                <w:b/>
                <w:sz w:val="24"/>
                <w:szCs w:val="24"/>
              </w:rPr>
            </w:pPr>
            <w:r>
              <w:rPr>
                <w:rFonts w:cstheme="minorHAnsi"/>
                <w:b/>
                <w:sz w:val="24"/>
                <w:szCs w:val="24"/>
              </w:rPr>
              <w:t>6.3</w:t>
            </w:r>
            <w:r w:rsidRPr="00115DBE">
              <w:rPr>
                <w:rFonts w:cstheme="minorHAnsi"/>
                <w:b/>
                <w:sz w:val="24"/>
                <w:szCs w:val="24"/>
              </w:rPr>
              <w:t>. Útépítések és -felújítások csapadékvíz-elvezetéssel és parkolóhelyek kialakításával</w:t>
            </w:r>
          </w:p>
          <w:p w:rsidR="0005039E" w:rsidRPr="00115DBE" w:rsidRDefault="0005039E" w:rsidP="00900513">
            <w:pPr>
              <w:pStyle w:val="Listaszerbekezds"/>
              <w:numPr>
                <w:ilvl w:val="0"/>
                <w:numId w:val="30"/>
              </w:numPr>
              <w:spacing w:after="120"/>
              <w:ind w:left="714" w:hanging="357"/>
              <w:jc w:val="both"/>
              <w:rPr>
                <w:rFonts w:cstheme="minorHAnsi"/>
                <w:b/>
                <w:sz w:val="24"/>
                <w:szCs w:val="24"/>
              </w:rPr>
            </w:pPr>
            <w:r>
              <w:rPr>
                <w:rFonts w:eastAsia="Times New Roman" w:cstheme="minorHAnsi"/>
                <w:color w:val="000000"/>
                <w:sz w:val="24"/>
                <w:szCs w:val="24"/>
                <w:lang w:eastAsia="hu-HU"/>
              </w:rPr>
              <w:t>…</w:t>
            </w:r>
          </w:p>
          <w:p w:rsidR="0005039E" w:rsidRPr="004D2AC4" w:rsidRDefault="0005039E" w:rsidP="00900513">
            <w:pPr>
              <w:pStyle w:val="Listaszerbekezds"/>
              <w:numPr>
                <w:ilvl w:val="0"/>
                <w:numId w:val="30"/>
              </w:numPr>
              <w:spacing w:before="120" w:after="120"/>
              <w:jc w:val="both"/>
              <w:rPr>
                <w:ins w:id="203" w:author="Dell" w:date="2025-09-17T09:42:00Z"/>
                <w:rFonts w:cstheme="minorHAnsi"/>
                <w:sz w:val="24"/>
                <w:szCs w:val="24"/>
              </w:rPr>
            </w:pPr>
            <w:ins w:id="204" w:author="Dell" w:date="2025-09-17T09:42:00Z">
              <w:r w:rsidRPr="004D2AC4">
                <w:rPr>
                  <w:rFonts w:cstheme="minorHAnsi"/>
                  <w:sz w:val="24"/>
                  <w:szCs w:val="24"/>
                </w:rPr>
                <w:t>Árpád utca (Bocskai út és Kossuth tér között)</w:t>
              </w:r>
              <w:r>
                <w:rPr>
                  <w:rFonts w:cstheme="minorHAnsi"/>
                  <w:sz w:val="24"/>
                  <w:szCs w:val="24"/>
                </w:rPr>
                <w:t>;</w:t>
              </w:r>
            </w:ins>
          </w:p>
          <w:p w:rsidR="0005039E" w:rsidRPr="004D2AC4" w:rsidRDefault="0005039E" w:rsidP="00900513">
            <w:pPr>
              <w:pStyle w:val="Listaszerbekezds"/>
              <w:numPr>
                <w:ilvl w:val="0"/>
                <w:numId w:val="30"/>
              </w:numPr>
              <w:spacing w:before="120" w:after="120"/>
              <w:jc w:val="both"/>
              <w:rPr>
                <w:ins w:id="205" w:author="Dell" w:date="2025-09-17T09:42:00Z"/>
                <w:rFonts w:cstheme="minorHAnsi"/>
                <w:sz w:val="24"/>
                <w:szCs w:val="24"/>
              </w:rPr>
            </w:pPr>
            <w:ins w:id="206" w:author="Dell" w:date="2025-09-17T09:42:00Z">
              <w:r w:rsidRPr="004D2AC4">
                <w:rPr>
                  <w:rFonts w:cstheme="minorHAnsi"/>
                  <w:sz w:val="24"/>
                  <w:szCs w:val="24"/>
                </w:rPr>
                <w:t>Páva utca</w:t>
              </w:r>
            </w:ins>
            <w:ins w:id="207" w:author="Dell" w:date="2025-09-17T09:43:00Z">
              <w:r>
                <w:rPr>
                  <w:rFonts w:cstheme="minorHAnsi"/>
                  <w:sz w:val="24"/>
                  <w:szCs w:val="24"/>
                </w:rPr>
                <w:t>;</w:t>
              </w:r>
            </w:ins>
          </w:p>
          <w:p w:rsidR="0005039E" w:rsidRPr="0005039E" w:rsidRDefault="0005039E" w:rsidP="00900513">
            <w:pPr>
              <w:pStyle w:val="Listaszerbekezds"/>
              <w:numPr>
                <w:ilvl w:val="0"/>
                <w:numId w:val="30"/>
              </w:numPr>
              <w:spacing w:before="120" w:after="120"/>
              <w:jc w:val="both"/>
              <w:rPr>
                <w:rFonts w:cstheme="minorHAnsi"/>
                <w:sz w:val="24"/>
                <w:szCs w:val="24"/>
              </w:rPr>
            </w:pPr>
            <w:ins w:id="208" w:author="Dell" w:date="2025-09-17T09:42:00Z">
              <w:r w:rsidRPr="004D2AC4">
                <w:rPr>
                  <w:rFonts w:cstheme="minorHAnsi"/>
                  <w:sz w:val="24"/>
                  <w:szCs w:val="24"/>
                </w:rPr>
                <w:t>Szárcsa utca</w:t>
              </w:r>
            </w:ins>
            <w:ins w:id="209" w:author="Dell" w:date="2025-09-17T09:43:00Z">
              <w:r>
                <w:rPr>
                  <w:rFonts w:cstheme="minorHAnsi"/>
                  <w:sz w:val="24"/>
                  <w:szCs w:val="24"/>
                </w:rPr>
                <w:t>;</w:t>
              </w:r>
            </w:ins>
          </w:p>
        </w:tc>
      </w:tr>
      <w:tr w:rsidR="0067632F" w:rsidRPr="00AC6D4F" w:rsidTr="00B75526">
        <w:tc>
          <w:tcPr>
            <w:tcW w:w="6204" w:type="dxa"/>
          </w:tcPr>
          <w:p w:rsidR="0067632F" w:rsidRPr="00115DBE" w:rsidRDefault="0067632F" w:rsidP="0067632F">
            <w:pPr>
              <w:spacing w:before="120"/>
              <w:jc w:val="both"/>
              <w:rPr>
                <w:rFonts w:cstheme="minorHAnsi"/>
                <w:b/>
                <w:sz w:val="24"/>
                <w:szCs w:val="24"/>
              </w:rPr>
            </w:pPr>
            <w:r>
              <w:rPr>
                <w:rFonts w:cstheme="minorHAnsi"/>
                <w:b/>
                <w:sz w:val="24"/>
                <w:szCs w:val="24"/>
              </w:rPr>
              <w:lastRenderedPageBreak/>
              <w:t>6.6</w:t>
            </w:r>
            <w:r w:rsidRPr="00115DBE">
              <w:rPr>
                <w:rFonts w:cstheme="minorHAnsi"/>
                <w:b/>
                <w:sz w:val="24"/>
                <w:szCs w:val="24"/>
              </w:rPr>
              <w:t>. Parkolóhelyek kialakítása</w:t>
            </w:r>
          </w:p>
          <w:p w:rsidR="0067632F" w:rsidRPr="00115DBE" w:rsidRDefault="0067632F" w:rsidP="00900513">
            <w:pPr>
              <w:pStyle w:val="Listaszerbekezds"/>
              <w:numPr>
                <w:ilvl w:val="0"/>
                <w:numId w:val="18"/>
              </w:numPr>
              <w:ind w:left="714" w:hanging="357"/>
              <w:jc w:val="both"/>
              <w:rPr>
                <w:rFonts w:cstheme="minorHAnsi"/>
                <w:sz w:val="24"/>
                <w:szCs w:val="24"/>
              </w:rPr>
            </w:pPr>
            <w:r>
              <w:rPr>
                <w:rFonts w:cstheme="minorHAnsi"/>
                <w:sz w:val="24"/>
                <w:szCs w:val="24"/>
              </w:rPr>
              <w:t>…</w:t>
            </w:r>
          </w:p>
          <w:p w:rsidR="0067632F" w:rsidRDefault="0067632F" w:rsidP="00900513">
            <w:pPr>
              <w:pStyle w:val="Listaszerbekezds"/>
              <w:numPr>
                <w:ilvl w:val="0"/>
                <w:numId w:val="18"/>
              </w:numPr>
              <w:spacing w:before="120" w:after="120"/>
              <w:jc w:val="both"/>
              <w:rPr>
                <w:rFonts w:cstheme="minorHAnsi"/>
                <w:i/>
                <w:strike/>
                <w:sz w:val="24"/>
                <w:szCs w:val="24"/>
                <w:highlight w:val="yellow"/>
              </w:rPr>
            </w:pPr>
            <w:r w:rsidRPr="00BF33AF">
              <w:rPr>
                <w:rFonts w:cstheme="minorHAnsi"/>
                <w:i/>
                <w:strike/>
                <w:sz w:val="24"/>
                <w:szCs w:val="24"/>
                <w:highlight w:val="yellow"/>
              </w:rPr>
              <w:t>Mozdony utca (az ALDI-</w:t>
            </w:r>
            <w:proofErr w:type="spellStart"/>
            <w:r w:rsidRPr="00BF33AF">
              <w:rPr>
                <w:rFonts w:cstheme="minorHAnsi"/>
                <w:i/>
                <w:strike/>
                <w:sz w:val="24"/>
                <w:szCs w:val="24"/>
                <w:highlight w:val="yellow"/>
              </w:rPr>
              <w:t>val</w:t>
            </w:r>
            <w:proofErr w:type="spellEnd"/>
            <w:r w:rsidRPr="00BF33AF">
              <w:rPr>
                <w:rFonts w:cstheme="minorHAnsi"/>
                <w:i/>
                <w:strike/>
                <w:sz w:val="24"/>
                <w:szCs w:val="24"/>
                <w:highlight w:val="yellow"/>
              </w:rPr>
              <w:t xml:space="preserve"> szemben a jelenlegi vasúti területen: P+R);</w:t>
            </w:r>
          </w:p>
          <w:p w:rsidR="0067632F" w:rsidRPr="0067632F" w:rsidRDefault="0067632F" w:rsidP="0067632F">
            <w:pPr>
              <w:pStyle w:val="Listaszerbekezds"/>
              <w:spacing w:before="120" w:after="120"/>
              <w:jc w:val="both"/>
              <w:rPr>
                <w:rFonts w:cstheme="minorHAnsi"/>
                <w:i/>
                <w:strike/>
                <w:sz w:val="24"/>
                <w:szCs w:val="24"/>
                <w:highlight w:val="yellow"/>
              </w:rPr>
            </w:pPr>
            <w:r w:rsidRPr="004D4BFA">
              <w:rPr>
                <w:rFonts w:cstheme="minorHAnsi"/>
                <w:i/>
                <w:sz w:val="24"/>
                <w:szCs w:val="24"/>
                <w:highlight w:val="cyan"/>
              </w:rPr>
              <w:t>nem Önkorm.tulajdonon végzett beruházás, ezért nem javaslom.</w:t>
            </w:r>
          </w:p>
        </w:tc>
        <w:tc>
          <w:tcPr>
            <w:tcW w:w="9355" w:type="dxa"/>
            <w:vAlign w:val="center"/>
          </w:tcPr>
          <w:p w:rsidR="0067632F" w:rsidRDefault="0067632F" w:rsidP="00B75526">
            <w:pPr>
              <w:spacing w:before="240" w:after="120"/>
              <w:jc w:val="center"/>
              <w:rPr>
                <w:rFonts w:cstheme="minorHAnsi"/>
                <w:b/>
                <w:sz w:val="24"/>
                <w:szCs w:val="24"/>
              </w:rPr>
            </w:pPr>
            <w:r>
              <w:rPr>
                <w:rFonts w:cstheme="minorHAnsi"/>
                <w:b/>
                <w:sz w:val="24"/>
                <w:szCs w:val="24"/>
              </w:rPr>
              <w:t>–</w:t>
            </w:r>
          </w:p>
        </w:tc>
      </w:tr>
      <w:tr w:rsidR="00914DC0" w:rsidRPr="00AC6D4F" w:rsidTr="00B75526">
        <w:tc>
          <w:tcPr>
            <w:tcW w:w="6204" w:type="dxa"/>
          </w:tcPr>
          <w:p w:rsidR="00914DC0" w:rsidRPr="00115DBE" w:rsidRDefault="00914DC0" w:rsidP="00914DC0">
            <w:pPr>
              <w:spacing w:before="120"/>
              <w:jc w:val="both"/>
              <w:rPr>
                <w:rFonts w:cstheme="minorHAnsi"/>
                <w:b/>
                <w:sz w:val="24"/>
                <w:szCs w:val="24"/>
              </w:rPr>
            </w:pPr>
            <w:r>
              <w:rPr>
                <w:rFonts w:cstheme="minorHAnsi"/>
                <w:b/>
                <w:sz w:val="24"/>
                <w:szCs w:val="24"/>
              </w:rPr>
              <w:t>6.6</w:t>
            </w:r>
            <w:r w:rsidRPr="00115DBE">
              <w:rPr>
                <w:rFonts w:cstheme="minorHAnsi"/>
                <w:b/>
                <w:sz w:val="24"/>
                <w:szCs w:val="24"/>
              </w:rPr>
              <w:t>. Parkolóhelyek kialakítása</w:t>
            </w:r>
          </w:p>
          <w:p w:rsidR="00914DC0" w:rsidRDefault="00914DC0" w:rsidP="00914DC0">
            <w:pPr>
              <w:spacing w:before="120"/>
              <w:jc w:val="both"/>
              <w:rPr>
                <w:rFonts w:cstheme="minorHAnsi"/>
                <w:b/>
                <w:sz w:val="24"/>
                <w:szCs w:val="24"/>
              </w:rPr>
            </w:pPr>
            <w:r>
              <w:rPr>
                <w:rFonts w:cstheme="minorHAnsi"/>
                <w:i/>
                <w:sz w:val="24"/>
                <w:szCs w:val="24"/>
                <w:highlight w:val="cyan"/>
              </w:rPr>
              <w:t>… Amennyiben egy jövőbeli bővítés lehetőségét szerepeltetni szeretné ebben a tervben egy új pont beillesztése javasolt (</w:t>
            </w:r>
            <w:r w:rsidRPr="004D4BFA">
              <w:rPr>
                <w:rFonts w:cstheme="minorHAnsi"/>
                <w:b/>
                <w:i/>
                <w:sz w:val="24"/>
                <w:szCs w:val="24"/>
                <w:highlight w:val="cyan"/>
              </w:rPr>
              <w:t xml:space="preserve">Fizető gépjármű várakozóhelyek </w:t>
            </w:r>
            <w:proofErr w:type="spellStart"/>
            <w:r w:rsidRPr="004D4BFA">
              <w:rPr>
                <w:rFonts w:cstheme="minorHAnsi"/>
                <w:b/>
                <w:i/>
                <w:sz w:val="24"/>
                <w:szCs w:val="24"/>
                <w:highlight w:val="cyan"/>
              </w:rPr>
              <w:t>kialakítása</w:t>
            </w:r>
            <w:r>
              <w:rPr>
                <w:rFonts w:cstheme="minorHAnsi"/>
                <w:b/>
                <w:i/>
                <w:sz w:val="24"/>
                <w:szCs w:val="24"/>
                <w:highlight w:val="cyan"/>
              </w:rPr>
              <w:t>címen</w:t>
            </w:r>
            <w:proofErr w:type="spellEnd"/>
            <w:r>
              <w:rPr>
                <w:rFonts w:cstheme="minorHAnsi"/>
                <w:b/>
                <w:i/>
                <w:sz w:val="24"/>
                <w:szCs w:val="24"/>
                <w:highlight w:val="cyan"/>
              </w:rPr>
              <w:t xml:space="preserve">) </w:t>
            </w:r>
            <w:r w:rsidRPr="00914DC0">
              <w:rPr>
                <w:rFonts w:cstheme="minorHAnsi"/>
                <w:i/>
                <w:sz w:val="24"/>
                <w:szCs w:val="24"/>
                <w:highlight w:val="cyan"/>
              </w:rPr>
              <w:t>…</w:t>
            </w:r>
          </w:p>
        </w:tc>
        <w:tc>
          <w:tcPr>
            <w:tcW w:w="9355" w:type="dxa"/>
            <w:vAlign w:val="center"/>
          </w:tcPr>
          <w:p w:rsidR="00914DC0" w:rsidRPr="00B75526" w:rsidRDefault="00914DC0" w:rsidP="00B75526">
            <w:pPr>
              <w:spacing w:before="120" w:after="120"/>
              <w:jc w:val="center"/>
              <w:rPr>
                <w:rFonts w:cstheme="minorHAnsi"/>
                <w:i/>
                <w:sz w:val="24"/>
                <w:szCs w:val="24"/>
              </w:rPr>
            </w:pPr>
            <w:r w:rsidRPr="00B75526">
              <w:rPr>
                <w:rFonts w:cstheme="minorHAnsi"/>
                <w:i/>
                <w:sz w:val="24"/>
                <w:szCs w:val="24"/>
              </w:rPr>
              <w:t>lásd V.</w:t>
            </w:r>
          </w:p>
        </w:tc>
      </w:tr>
      <w:tr w:rsidR="00E727D9" w:rsidRPr="00AC6D4F" w:rsidTr="00B75526">
        <w:tc>
          <w:tcPr>
            <w:tcW w:w="6204" w:type="dxa"/>
          </w:tcPr>
          <w:p w:rsidR="00E727D9" w:rsidRPr="00115DBE" w:rsidRDefault="00E727D9" w:rsidP="00E727D9">
            <w:pPr>
              <w:spacing w:before="120"/>
              <w:jc w:val="both"/>
              <w:rPr>
                <w:rFonts w:cstheme="minorHAnsi"/>
                <w:b/>
                <w:sz w:val="24"/>
                <w:szCs w:val="24"/>
              </w:rPr>
            </w:pPr>
            <w:r>
              <w:rPr>
                <w:rFonts w:cstheme="minorHAnsi"/>
                <w:b/>
                <w:sz w:val="24"/>
                <w:szCs w:val="24"/>
              </w:rPr>
              <w:t>6.7</w:t>
            </w:r>
            <w:r w:rsidRPr="00BE6F19">
              <w:rPr>
                <w:rFonts w:cstheme="minorHAnsi"/>
                <w:b/>
                <w:sz w:val="24"/>
                <w:szCs w:val="24"/>
              </w:rPr>
              <w:t>. Járdaépítés, -felújítás</w:t>
            </w:r>
          </w:p>
          <w:p w:rsidR="00E727D9" w:rsidRPr="00F21265" w:rsidRDefault="00E727D9" w:rsidP="00900513">
            <w:pPr>
              <w:pStyle w:val="Listaszerbekezds"/>
              <w:numPr>
                <w:ilvl w:val="0"/>
                <w:numId w:val="28"/>
              </w:numPr>
              <w:ind w:left="714" w:hanging="357"/>
              <w:jc w:val="both"/>
              <w:rPr>
                <w:rFonts w:cstheme="minorHAnsi"/>
                <w:b/>
                <w:sz w:val="24"/>
                <w:szCs w:val="24"/>
              </w:rPr>
            </w:pPr>
            <w:r>
              <w:rPr>
                <w:rFonts w:eastAsia="Times New Roman" w:cstheme="minorHAnsi"/>
                <w:sz w:val="24"/>
                <w:szCs w:val="24"/>
                <w:lang w:eastAsia="hu-HU"/>
              </w:rPr>
              <w:t>…</w:t>
            </w:r>
          </w:p>
          <w:p w:rsidR="00E727D9" w:rsidRPr="00F21265" w:rsidRDefault="00E727D9" w:rsidP="00E727D9">
            <w:pPr>
              <w:spacing w:before="120" w:after="120"/>
              <w:jc w:val="both"/>
              <w:rPr>
                <w:rFonts w:cstheme="minorHAnsi"/>
                <w:sz w:val="24"/>
                <w:szCs w:val="24"/>
                <w:highlight w:val="yellow"/>
              </w:rPr>
            </w:pPr>
            <w:r w:rsidRPr="00F21265">
              <w:rPr>
                <w:rFonts w:cstheme="minorHAnsi"/>
                <w:b/>
                <w:strike/>
                <w:sz w:val="24"/>
                <w:szCs w:val="24"/>
                <w:highlight w:val="yellow"/>
              </w:rPr>
              <w:t>6.10.</w:t>
            </w:r>
            <w:r w:rsidRPr="00F21265">
              <w:rPr>
                <w:rFonts w:cstheme="minorHAnsi"/>
                <w:sz w:val="24"/>
                <w:szCs w:val="24"/>
                <w:highlight w:val="yellow"/>
              </w:rPr>
              <w:t xml:space="preserve"> önerős lakossági járdaépítési program fenntartása 50%-os előleglehetőséggel;</w:t>
            </w:r>
          </w:p>
          <w:p w:rsidR="00E727D9" w:rsidRDefault="00E727D9" w:rsidP="00E727D9">
            <w:pPr>
              <w:spacing w:before="120" w:after="120"/>
              <w:jc w:val="both"/>
              <w:rPr>
                <w:rFonts w:cstheme="minorHAnsi"/>
                <w:sz w:val="24"/>
                <w:szCs w:val="24"/>
                <w:highlight w:val="yellow"/>
              </w:rPr>
            </w:pPr>
            <w:r w:rsidRPr="00F21265">
              <w:rPr>
                <w:rFonts w:cstheme="minorHAnsi"/>
                <w:b/>
                <w:strike/>
                <w:sz w:val="24"/>
                <w:szCs w:val="24"/>
                <w:highlight w:val="yellow"/>
              </w:rPr>
              <w:t>6.11.</w:t>
            </w:r>
            <w:r w:rsidRPr="00F21265">
              <w:rPr>
                <w:rFonts w:cstheme="minorHAnsi"/>
                <w:sz w:val="24"/>
                <w:szCs w:val="24"/>
                <w:highlight w:val="yellow"/>
              </w:rPr>
              <w:t xml:space="preserve"> a járdaépítések során, ahol csak lehet, akadálymentes megoldások alkalmazása;</w:t>
            </w:r>
          </w:p>
          <w:p w:rsidR="003B3DA6" w:rsidRPr="003B3DA6" w:rsidRDefault="003B3DA6" w:rsidP="00E727D9">
            <w:pPr>
              <w:spacing w:before="120" w:after="120"/>
              <w:jc w:val="both"/>
              <w:rPr>
                <w:rFonts w:cstheme="minorHAnsi"/>
                <w:sz w:val="24"/>
                <w:szCs w:val="24"/>
              </w:rPr>
            </w:pPr>
            <w:r w:rsidRPr="003B3DA6">
              <w:rPr>
                <w:rFonts w:cstheme="minorHAnsi"/>
                <w:sz w:val="24"/>
                <w:szCs w:val="24"/>
              </w:rPr>
              <w:lastRenderedPageBreak/>
              <w:t>…</w:t>
            </w:r>
          </w:p>
          <w:p w:rsidR="003B3DA6" w:rsidRPr="00F21265" w:rsidRDefault="003B3DA6" w:rsidP="003B3DA6">
            <w:pPr>
              <w:spacing w:before="120" w:after="120"/>
              <w:jc w:val="both"/>
              <w:rPr>
                <w:rFonts w:cstheme="minorHAnsi"/>
                <w:sz w:val="24"/>
                <w:szCs w:val="24"/>
                <w:highlight w:val="yellow"/>
              </w:rPr>
            </w:pPr>
            <w:r w:rsidRPr="00F21265">
              <w:rPr>
                <w:rFonts w:cstheme="minorHAnsi"/>
                <w:b/>
                <w:strike/>
                <w:sz w:val="24"/>
                <w:szCs w:val="24"/>
                <w:highlight w:val="yellow"/>
              </w:rPr>
              <w:t>6.10.</w:t>
            </w:r>
            <w:r w:rsidRPr="00F21265">
              <w:rPr>
                <w:rFonts w:cstheme="minorHAnsi"/>
                <w:strike/>
                <w:sz w:val="24"/>
                <w:szCs w:val="24"/>
                <w:highlight w:val="yellow"/>
              </w:rPr>
              <w:t xml:space="preserve"> önerős lakossági járdaépítési program fenntartása 50%-os előleglehetőséggel;</w:t>
            </w:r>
            <w:r>
              <w:rPr>
                <w:rFonts w:cstheme="minorHAnsi"/>
                <w:strike/>
                <w:sz w:val="24"/>
                <w:szCs w:val="24"/>
                <w:highlight w:val="yellow"/>
              </w:rPr>
              <w:t xml:space="preserve"> a </w:t>
            </w:r>
            <w:r w:rsidRPr="00F21265">
              <w:rPr>
                <w:rFonts w:cstheme="minorHAnsi"/>
                <w:sz w:val="24"/>
                <w:szCs w:val="24"/>
                <w:highlight w:val="cyan"/>
              </w:rPr>
              <w:t xml:space="preserve">járdaépítés </w:t>
            </w:r>
            <w:r>
              <w:rPr>
                <w:rFonts w:cstheme="minorHAnsi"/>
                <w:sz w:val="24"/>
                <w:szCs w:val="24"/>
                <w:highlight w:val="cyan"/>
              </w:rPr>
              <w:t xml:space="preserve">6.7 pontja </w:t>
            </w:r>
            <w:r w:rsidRPr="00F21265">
              <w:rPr>
                <w:rFonts w:cstheme="minorHAnsi"/>
                <w:sz w:val="24"/>
                <w:szCs w:val="24"/>
                <w:highlight w:val="cyan"/>
              </w:rPr>
              <w:t>alatt szerep</w:t>
            </w:r>
            <w:r>
              <w:rPr>
                <w:rFonts w:cstheme="minorHAnsi"/>
                <w:sz w:val="24"/>
                <w:szCs w:val="24"/>
                <w:highlight w:val="cyan"/>
              </w:rPr>
              <w:t>e</w:t>
            </w:r>
            <w:r w:rsidRPr="00F21265">
              <w:rPr>
                <w:rFonts w:cstheme="minorHAnsi"/>
                <w:sz w:val="24"/>
                <w:szCs w:val="24"/>
                <w:highlight w:val="cyan"/>
              </w:rPr>
              <w:t>ltetném</w:t>
            </w:r>
          </w:p>
          <w:p w:rsidR="00E727D9" w:rsidRPr="003B3DA6" w:rsidRDefault="003B3DA6" w:rsidP="003B3DA6">
            <w:pPr>
              <w:spacing w:before="120" w:after="120"/>
              <w:jc w:val="both"/>
              <w:rPr>
                <w:rFonts w:cstheme="minorHAnsi"/>
                <w:sz w:val="24"/>
                <w:szCs w:val="24"/>
                <w:highlight w:val="yellow"/>
              </w:rPr>
            </w:pPr>
            <w:r w:rsidRPr="00F21265">
              <w:rPr>
                <w:rFonts w:cstheme="minorHAnsi"/>
                <w:b/>
                <w:strike/>
                <w:sz w:val="24"/>
                <w:szCs w:val="24"/>
                <w:highlight w:val="yellow"/>
              </w:rPr>
              <w:t>6.11.</w:t>
            </w:r>
            <w:r w:rsidRPr="00F21265">
              <w:rPr>
                <w:rFonts w:cstheme="minorHAnsi"/>
                <w:strike/>
                <w:sz w:val="24"/>
                <w:szCs w:val="24"/>
                <w:highlight w:val="yellow"/>
              </w:rPr>
              <w:t xml:space="preserve"> a járdaépítések során, ahol csak lehet, akadálymentes megoldások alkalmazása;</w:t>
            </w:r>
            <w:r>
              <w:rPr>
                <w:rFonts w:cstheme="minorHAnsi"/>
                <w:strike/>
                <w:sz w:val="24"/>
                <w:szCs w:val="24"/>
                <w:highlight w:val="yellow"/>
              </w:rPr>
              <w:t xml:space="preserve"> </w:t>
            </w:r>
            <w:r w:rsidRPr="00F21265">
              <w:rPr>
                <w:rFonts w:cstheme="minorHAnsi"/>
                <w:sz w:val="24"/>
                <w:szCs w:val="24"/>
                <w:highlight w:val="cyan"/>
              </w:rPr>
              <w:t xml:space="preserve">járdaépítés </w:t>
            </w:r>
            <w:r>
              <w:rPr>
                <w:rFonts w:cstheme="minorHAnsi"/>
                <w:sz w:val="24"/>
                <w:szCs w:val="24"/>
                <w:highlight w:val="cyan"/>
              </w:rPr>
              <w:t xml:space="preserve">6.7 pontja </w:t>
            </w:r>
            <w:r w:rsidRPr="00F21265">
              <w:rPr>
                <w:rFonts w:cstheme="minorHAnsi"/>
                <w:sz w:val="24"/>
                <w:szCs w:val="24"/>
                <w:highlight w:val="cyan"/>
              </w:rPr>
              <w:t>alatt szerep</w:t>
            </w:r>
            <w:r>
              <w:rPr>
                <w:rFonts w:cstheme="minorHAnsi"/>
                <w:sz w:val="24"/>
                <w:szCs w:val="24"/>
                <w:highlight w:val="cyan"/>
              </w:rPr>
              <w:t>e</w:t>
            </w:r>
            <w:r w:rsidRPr="00F21265">
              <w:rPr>
                <w:rFonts w:cstheme="minorHAnsi"/>
                <w:sz w:val="24"/>
                <w:szCs w:val="24"/>
                <w:highlight w:val="cyan"/>
              </w:rPr>
              <w:t>ltetném</w:t>
            </w:r>
          </w:p>
        </w:tc>
        <w:tc>
          <w:tcPr>
            <w:tcW w:w="9355" w:type="dxa"/>
          </w:tcPr>
          <w:p w:rsidR="00E727D9" w:rsidRPr="00115DBE" w:rsidRDefault="00E727D9" w:rsidP="00E727D9">
            <w:pPr>
              <w:spacing w:before="120"/>
              <w:jc w:val="both"/>
              <w:rPr>
                <w:rFonts w:cstheme="minorHAnsi"/>
                <w:b/>
                <w:sz w:val="24"/>
                <w:szCs w:val="24"/>
              </w:rPr>
            </w:pPr>
            <w:r>
              <w:rPr>
                <w:rFonts w:cstheme="minorHAnsi"/>
                <w:b/>
                <w:sz w:val="24"/>
                <w:szCs w:val="24"/>
              </w:rPr>
              <w:lastRenderedPageBreak/>
              <w:t>6.</w:t>
            </w:r>
            <w:del w:id="210" w:author="Dell" w:date="2025-09-17T09:15:00Z">
              <w:r w:rsidDel="001608CA">
                <w:rPr>
                  <w:rFonts w:cstheme="minorHAnsi"/>
                  <w:b/>
                  <w:sz w:val="24"/>
                  <w:szCs w:val="24"/>
                </w:rPr>
                <w:delText>7</w:delText>
              </w:r>
            </w:del>
            <w:ins w:id="211" w:author="Dell" w:date="2025-09-17T09:15:00Z">
              <w:r>
                <w:rPr>
                  <w:rFonts w:cstheme="minorHAnsi"/>
                  <w:b/>
                  <w:sz w:val="24"/>
                  <w:szCs w:val="24"/>
                </w:rPr>
                <w:t>8</w:t>
              </w:r>
            </w:ins>
            <w:r w:rsidRPr="00BE6F19">
              <w:rPr>
                <w:rFonts w:cstheme="minorHAnsi"/>
                <w:b/>
                <w:sz w:val="24"/>
                <w:szCs w:val="24"/>
              </w:rPr>
              <w:t>. Járdaépítés, -felújítás</w:t>
            </w:r>
          </w:p>
          <w:p w:rsidR="00E727D9" w:rsidRPr="00B05B5B" w:rsidRDefault="00E727D9" w:rsidP="00900513">
            <w:pPr>
              <w:pStyle w:val="Listaszerbekezds"/>
              <w:numPr>
                <w:ilvl w:val="0"/>
                <w:numId w:val="28"/>
              </w:numPr>
              <w:spacing w:after="120"/>
              <w:ind w:left="714" w:hanging="357"/>
              <w:jc w:val="both"/>
              <w:rPr>
                <w:rFonts w:cstheme="minorHAnsi"/>
                <w:b/>
                <w:sz w:val="24"/>
                <w:szCs w:val="24"/>
              </w:rPr>
            </w:pPr>
            <w:r>
              <w:rPr>
                <w:rFonts w:eastAsia="Times New Roman" w:cstheme="minorHAnsi"/>
                <w:color w:val="000000"/>
                <w:sz w:val="24"/>
                <w:szCs w:val="24"/>
                <w:lang w:eastAsia="hu-HU"/>
              </w:rPr>
              <w:t>…</w:t>
            </w:r>
          </w:p>
          <w:p w:rsidR="00E727D9" w:rsidRPr="00B65F64" w:rsidRDefault="00E727D9" w:rsidP="00900513">
            <w:pPr>
              <w:pStyle w:val="Listaszerbekezds"/>
              <w:numPr>
                <w:ilvl w:val="0"/>
                <w:numId w:val="28"/>
              </w:numPr>
              <w:spacing w:before="120" w:after="120"/>
              <w:jc w:val="both"/>
              <w:rPr>
                <w:ins w:id="212" w:author="Dell" w:date="2025-09-17T09:10:00Z"/>
                <w:rFonts w:cstheme="minorHAnsi"/>
                <w:sz w:val="24"/>
                <w:szCs w:val="24"/>
              </w:rPr>
            </w:pPr>
            <w:ins w:id="213" w:author="Dell" w:date="2025-09-17T09:10:00Z">
              <w:r w:rsidRPr="00B65F64">
                <w:rPr>
                  <w:rFonts w:cstheme="minorHAnsi"/>
                  <w:sz w:val="24"/>
                  <w:szCs w:val="24"/>
                </w:rPr>
                <w:t>önerős lakossági járdaépítési program fenntartása 50%-os előleglehetőséggel;</w:t>
              </w:r>
            </w:ins>
          </w:p>
          <w:p w:rsidR="00E727D9" w:rsidRPr="00B65F64" w:rsidRDefault="00E727D9" w:rsidP="00900513">
            <w:pPr>
              <w:pStyle w:val="Listaszerbekezds"/>
              <w:numPr>
                <w:ilvl w:val="0"/>
                <w:numId w:val="28"/>
              </w:numPr>
              <w:spacing w:before="120" w:after="120"/>
              <w:jc w:val="both"/>
              <w:rPr>
                <w:rFonts w:cstheme="minorHAnsi"/>
                <w:sz w:val="24"/>
                <w:szCs w:val="24"/>
              </w:rPr>
            </w:pPr>
            <w:ins w:id="214" w:author="Dell" w:date="2025-09-17T09:11:00Z">
              <w:r w:rsidRPr="00B65F64">
                <w:rPr>
                  <w:rFonts w:cstheme="minorHAnsi"/>
                  <w:sz w:val="24"/>
                  <w:szCs w:val="24"/>
                </w:rPr>
                <w:t>a járdaépítések során, ahol csak lehet, akadálymentes megoldások alkalmazása;</w:t>
              </w:r>
            </w:ins>
          </w:p>
          <w:p w:rsidR="00E727D9" w:rsidRPr="003B3DA6" w:rsidRDefault="003B3DA6" w:rsidP="00E47911">
            <w:pPr>
              <w:spacing w:before="240" w:after="120"/>
              <w:jc w:val="both"/>
              <w:rPr>
                <w:rFonts w:cstheme="minorHAnsi"/>
                <w:sz w:val="24"/>
                <w:szCs w:val="24"/>
              </w:rPr>
            </w:pPr>
            <w:r w:rsidRPr="003B3DA6">
              <w:rPr>
                <w:rFonts w:cstheme="minorHAnsi"/>
                <w:sz w:val="24"/>
                <w:szCs w:val="24"/>
              </w:rPr>
              <w:t>…</w:t>
            </w:r>
          </w:p>
          <w:p w:rsidR="003B3DA6" w:rsidRPr="00B65F64" w:rsidDel="00C67D65" w:rsidRDefault="003B3DA6" w:rsidP="003B3DA6">
            <w:pPr>
              <w:spacing w:before="120" w:after="120"/>
              <w:jc w:val="both"/>
              <w:rPr>
                <w:del w:id="215" w:author="Dell" w:date="2025-09-17T09:10:00Z"/>
                <w:rFonts w:cstheme="minorHAnsi"/>
                <w:sz w:val="24"/>
                <w:szCs w:val="24"/>
              </w:rPr>
            </w:pPr>
            <w:del w:id="216" w:author="Dell" w:date="2025-09-17T09:10:00Z">
              <w:r w:rsidRPr="00B65F64" w:rsidDel="00C67D65">
                <w:rPr>
                  <w:rFonts w:cstheme="minorHAnsi"/>
                  <w:b/>
                  <w:sz w:val="24"/>
                  <w:szCs w:val="24"/>
                </w:rPr>
                <w:delText>6.10.</w:delText>
              </w:r>
              <w:r w:rsidRPr="00B65F64" w:rsidDel="00C67D65">
                <w:rPr>
                  <w:rFonts w:cstheme="minorHAnsi"/>
                  <w:sz w:val="24"/>
                  <w:szCs w:val="24"/>
                </w:rPr>
                <w:delText xml:space="preserve"> önerős lakossági járdaépítési program fenntartása 50%-os előleglehetőséggel; a </w:delText>
              </w:r>
            </w:del>
          </w:p>
          <w:p w:rsidR="003B3DA6" w:rsidRPr="00B65F64" w:rsidDel="00C67D65" w:rsidRDefault="003B3DA6" w:rsidP="003B3DA6">
            <w:pPr>
              <w:spacing w:before="120" w:after="120"/>
              <w:jc w:val="both"/>
              <w:rPr>
                <w:del w:id="217" w:author="Dell" w:date="2025-09-17T09:10:00Z"/>
                <w:rFonts w:cstheme="minorHAnsi"/>
                <w:sz w:val="24"/>
                <w:szCs w:val="24"/>
              </w:rPr>
            </w:pPr>
            <w:del w:id="218" w:author="Dell" w:date="2025-09-17T09:10:00Z">
              <w:r w:rsidRPr="00B65F64" w:rsidDel="00C67D65">
                <w:rPr>
                  <w:rFonts w:cstheme="minorHAnsi"/>
                  <w:b/>
                  <w:sz w:val="24"/>
                  <w:szCs w:val="24"/>
                </w:rPr>
                <w:lastRenderedPageBreak/>
                <w:delText>6.11.</w:delText>
              </w:r>
              <w:r w:rsidRPr="00B65F64" w:rsidDel="00C67D65">
                <w:rPr>
                  <w:rFonts w:cstheme="minorHAnsi"/>
                  <w:sz w:val="24"/>
                  <w:szCs w:val="24"/>
                </w:rPr>
                <w:delText xml:space="preserve"> a járdaépítések során, ahol csak lehet, akadálymentes megoldások alkalmazása;</w:delText>
              </w:r>
            </w:del>
          </w:p>
          <w:p w:rsidR="003B3DA6" w:rsidRDefault="003B3DA6" w:rsidP="00E47911">
            <w:pPr>
              <w:spacing w:before="240" w:after="120"/>
              <w:jc w:val="both"/>
              <w:rPr>
                <w:rFonts w:cstheme="minorHAnsi"/>
                <w:b/>
                <w:sz w:val="24"/>
                <w:szCs w:val="24"/>
              </w:rPr>
            </w:pPr>
          </w:p>
        </w:tc>
      </w:tr>
      <w:tr w:rsidR="00E727D9" w:rsidRPr="00AC6D4F" w:rsidTr="00B75526">
        <w:tc>
          <w:tcPr>
            <w:tcW w:w="6204" w:type="dxa"/>
          </w:tcPr>
          <w:p w:rsidR="00E727D9" w:rsidRPr="00115DBE" w:rsidRDefault="00E727D9" w:rsidP="00E727D9">
            <w:pPr>
              <w:spacing w:before="120"/>
              <w:jc w:val="both"/>
              <w:rPr>
                <w:rFonts w:cstheme="minorHAnsi"/>
                <w:b/>
                <w:sz w:val="24"/>
                <w:szCs w:val="24"/>
              </w:rPr>
            </w:pPr>
            <w:r>
              <w:rPr>
                <w:rFonts w:cstheme="minorHAnsi"/>
                <w:b/>
                <w:sz w:val="24"/>
                <w:szCs w:val="24"/>
              </w:rPr>
              <w:lastRenderedPageBreak/>
              <w:t>6.8.</w:t>
            </w:r>
            <w:r w:rsidRPr="00115DBE">
              <w:rPr>
                <w:rFonts w:cstheme="minorHAnsi"/>
                <w:b/>
                <w:sz w:val="24"/>
                <w:szCs w:val="24"/>
              </w:rPr>
              <w:t xml:space="preserve"> Csapadékvíz-elvezetés</w:t>
            </w:r>
          </w:p>
          <w:p w:rsidR="00E727D9" w:rsidRPr="00115DBE" w:rsidRDefault="00E727D9" w:rsidP="00900513">
            <w:pPr>
              <w:pStyle w:val="Listaszerbekezds"/>
              <w:numPr>
                <w:ilvl w:val="0"/>
                <w:numId w:val="31"/>
              </w:numPr>
              <w:spacing w:after="120"/>
              <w:ind w:left="714" w:hanging="357"/>
              <w:jc w:val="both"/>
              <w:rPr>
                <w:rFonts w:cstheme="minorHAnsi"/>
                <w:sz w:val="24"/>
                <w:szCs w:val="24"/>
              </w:rPr>
            </w:pPr>
            <w:r>
              <w:rPr>
                <w:rFonts w:cstheme="minorHAnsi"/>
                <w:sz w:val="24"/>
                <w:szCs w:val="24"/>
              </w:rPr>
              <w:t>…</w:t>
            </w:r>
          </w:p>
          <w:p w:rsidR="00E727D9" w:rsidRDefault="00E727D9" w:rsidP="00900513">
            <w:pPr>
              <w:pStyle w:val="Listaszerbekezds"/>
              <w:numPr>
                <w:ilvl w:val="0"/>
                <w:numId w:val="31"/>
              </w:numPr>
              <w:spacing w:before="120" w:after="120"/>
              <w:jc w:val="both"/>
              <w:rPr>
                <w:rFonts w:cstheme="minorHAnsi"/>
                <w:b/>
                <w:sz w:val="24"/>
                <w:szCs w:val="24"/>
              </w:rPr>
            </w:pPr>
            <w:r w:rsidRPr="00BF33AF">
              <w:rPr>
                <w:rFonts w:cstheme="minorHAnsi"/>
                <w:i/>
                <w:sz w:val="24"/>
                <w:szCs w:val="24"/>
                <w:highlight w:val="yellow"/>
              </w:rPr>
              <w:t>Mária u csapadékvíz elvezetés rendezése</w:t>
            </w:r>
          </w:p>
        </w:tc>
        <w:tc>
          <w:tcPr>
            <w:tcW w:w="9355" w:type="dxa"/>
          </w:tcPr>
          <w:p w:rsidR="00E727D9" w:rsidRPr="00115DBE" w:rsidRDefault="00E727D9" w:rsidP="00E727D9">
            <w:pPr>
              <w:spacing w:before="120"/>
              <w:jc w:val="both"/>
              <w:rPr>
                <w:rFonts w:cstheme="minorHAnsi"/>
                <w:b/>
                <w:sz w:val="24"/>
                <w:szCs w:val="24"/>
              </w:rPr>
            </w:pPr>
            <w:r>
              <w:rPr>
                <w:rFonts w:cstheme="minorHAnsi"/>
                <w:b/>
                <w:sz w:val="24"/>
                <w:szCs w:val="24"/>
              </w:rPr>
              <w:t>6.</w:t>
            </w:r>
            <w:del w:id="219" w:author="Dell" w:date="2025-09-17T09:49:00Z">
              <w:r w:rsidDel="00B65F64">
                <w:rPr>
                  <w:rFonts w:cstheme="minorHAnsi"/>
                  <w:b/>
                  <w:sz w:val="24"/>
                  <w:szCs w:val="24"/>
                </w:rPr>
                <w:delText>8</w:delText>
              </w:r>
            </w:del>
            <w:ins w:id="220" w:author="Dell" w:date="2025-09-17T09:49:00Z">
              <w:r>
                <w:rPr>
                  <w:rFonts w:cstheme="minorHAnsi"/>
                  <w:b/>
                  <w:sz w:val="24"/>
                  <w:szCs w:val="24"/>
                </w:rPr>
                <w:t>9</w:t>
              </w:r>
            </w:ins>
            <w:r>
              <w:rPr>
                <w:rFonts w:cstheme="minorHAnsi"/>
                <w:b/>
                <w:sz w:val="24"/>
                <w:szCs w:val="24"/>
              </w:rPr>
              <w:t>.</w:t>
            </w:r>
            <w:r w:rsidRPr="00115DBE">
              <w:rPr>
                <w:rFonts w:cstheme="minorHAnsi"/>
                <w:b/>
                <w:sz w:val="24"/>
                <w:szCs w:val="24"/>
              </w:rPr>
              <w:t xml:space="preserve"> Csapadékvíz-elvezetés</w:t>
            </w:r>
          </w:p>
          <w:p w:rsidR="00E727D9" w:rsidRPr="00E727D9" w:rsidRDefault="00E727D9" w:rsidP="00900513">
            <w:pPr>
              <w:pStyle w:val="Listaszerbekezds"/>
              <w:numPr>
                <w:ilvl w:val="0"/>
                <w:numId w:val="31"/>
              </w:numPr>
              <w:spacing w:after="120"/>
              <w:ind w:left="714" w:hanging="357"/>
              <w:jc w:val="both"/>
              <w:rPr>
                <w:ins w:id="221" w:author="Dell" w:date="2025-09-17T09:49:00Z"/>
                <w:rFonts w:cstheme="minorHAnsi"/>
                <w:sz w:val="24"/>
                <w:szCs w:val="24"/>
              </w:rPr>
            </w:pPr>
            <w:r>
              <w:rPr>
                <w:rFonts w:cstheme="minorHAnsi"/>
                <w:sz w:val="24"/>
                <w:szCs w:val="24"/>
              </w:rPr>
              <w:t>…</w:t>
            </w:r>
          </w:p>
          <w:p w:rsidR="00E727D9" w:rsidRPr="00E727D9" w:rsidRDefault="00E727D9" w:rsidP="00900513">
            <w:pPr>
              <w:pStyle w:val="Listaszerbekezds"/>
              <w:numPr>
                <w:ilvl w:val="0"/>
                <w:numId w:val="31"/>
              </w:numPr>
              <w:spacing w:before="120" w:after="120"/>
              <w:jc w:val="both"/>
              <w:rPr>
                <w:rFonts w:cstheme="minorHAnsi"/>
                <w:sz w:val="24"/>
                <w:szCs w:val="24"/>
              </w:rPr>
            </w:pPr>
            <w:ins w:id="222" w:author="Dell" w:date="2025-09-17T09:49:00Z">
              <w:r w:rsidRPr="00B65F64">
                <w:rPr>
                  <w:rFonts w:cstheme="minorHAnsi"/>
                  <w:sz w:val="24"/>
                  <w:szCs w:val="24"/>
                </w:rPr>
                <w:t>Mária u</w:t>
              </w:r>
            </w:ins>
            <w:ins w:id="223" w:author="Dell" w:date="2025-09-17T10:11:00Z">
              <w:r>
                <w:rPr>
                  <w:rFonts w:cstheme="minorHAnsi"/>
                  <w:sz w:val="24"/>
                  <w:szCs w:val="24"/>
                </w:rPr>
                <w:t>tca</w:t>
              </w:r>
            </w:ins>
            <w:ins w:id="224" w:author="Dell" w:date="2025-09-17T09:49:00Z">
              <w:r>
                <w:rPr>
                  <w:rFonts w:cstheme="minorHAnsi"/>
                  <w:sz w:val="24"/>
                  <w:szCs w:val="24"/>
                </w:rPr>
                <w:t xml:space="preserve"> csapadékvíz</w:t>
              </w:r>
              <w:r w:rsidRPr="00B65F64">
                <w:rPr>
                  <w:rFonts w:cstheme="minorHAnsi"/>
                  <w:sz w:val="24"/>
                  <w:szCs w:val="24"/>
                </w:rPr>
                <w:t>elvezetés rendezése;</w:t>
              </w:r>
            </w:ins>
          </w:p>
        </w:tc>
      </w:tr>
      <w:tr w:rsidR="00E727D9" w:rsidRPr="00AC6D4F" w:rsidTr="00B75526">
        <w:tc>
          <w:tcPr>
            <w:tcW w:w="6204" w:type="dxa"/>
          </w:tcPr>
          <w:p w:rsidR="00E727D9" w:rsidRPr="00115DBE" w:rsidRDefault="00E727D9" w:rsidP="00E727D9">
            <w:pPr>
              <w:spacing w:before="120"/>
              <w:jc w:val="both"/>
              <w:rPr>
                <w:rFonts w:cstheme="minorHAnsi"/>
                <w:b/>
                <w:sz w:val="24"/>
                <w:szCs w:val="24"/>
              </w:rPr>
            </w:pPr>
            <w:r>
              <w:rPr>
                <w:rFonts w:cstheme="minorHAnsi"/>
                <w:b/>
                <w:sz w:val="24"/>
                <w:szCs w:val="24"/>
              </w:rPr>
              <w:t>6.9</w:t>
            </w:r>
            <w:r w:rsidRPr="00115DBE">
              <w:rPr>
                <w:rFonts w:cstheme="minorHAnsi"/>
                <w:b/>
                <w:sz w:val="24"/>
                <w:szCs w:val="24"/>
              </w:rPr>
              <w:t>.Kerékpárutak építése</w:t>
            </w:r>
          </w:p>
          <w:p w:rsidR="00E727D9" w:rsidRPr="00E727D9" w:rsidRDefault="00E727D9" w:rsidP="00900513">
            <w:pPr>
              <w:pStyle w:val="Listaszerbekezds"/>
              <w:numPr>
                <w:ilvl w:val="0"/>
                <w:numId w:val="19"/>
              </w:numPr>
              <w:spacing w:before="120" w:after="120"/>
              <w:jc w:val="both"/>
              <w:rPr>
                <w:rFonts w:cstheme="minorHAnsi"/>
                <w:i/>
                <w:sz w:val="24"/>
                <w:szCs w:val="24"/>
                <w:highlight w:val="yellow"/>
              </w:rPr>
            </w:pPr>
            <w:r w:rsidRPr="00BF33AF">
              <w:rPr>
                <w:rFonts w:cstheme="minorHAnsi"/>
                <w:i/>
                <w:sz w:val="24"/>
                <w:szCs w:val="24"/>
                <w:highlight w:val="yellow"/>
              </w:rPr>
              <w:t>Árpád utca (Damjanich utca és Kossuth tér között</w:t>
            </w:r>
            <w:r>
              <w:rPr>
                <w:rFonts w:cstheme="minorHAnsi"/>
                <w:i/>
                <w:sz w:val="24"/>
                <w:szCs w:val="24"/>
                <w:highlight w:val="yellow"/>
              </w:rPr>
              <w:t>,</w:t>
            </w:r>
            <w:r w:rsidRPr="00BF33AF">
              <w:rPr>
                <w:rFonts w:cstheme="minorHAnsi"/>
                <w:i/>
                <w:sz w:val="24"/>
                <w:szCs w:val="24"/>
                <w:highlight w:val="yellow"/>
              </w:rPr>
              <w:t xml:space="preserve"> összekötve a Pesti úti és Kőrösi úti kerékpárutat)</w:t>
            </w:r>
          </w:p>
        </w:tc>
        <w:tc>
          <w:tcPr>
            <w:tcW w:w="9355" w:type="dxa"/>
          </w:tcPr>
          <w:p w:rsidR="00E727D9" w:rsidRPr="00B65F64" w:rsidRDefault="00E727D9" w:rsidP="00E727D9">
            <w:pPr>
              <w:spacing w:before="120" w:after="120"/>
              <w:jc w:val="both"/>
              <w:rPr>
                <w:rFonts w:cstheme="minorHAnsi"/>
                <w:b/>
                <w:sz w:val="24"/>
                <w:szCs w:val="24"/>
              </w:rPr>
            </w:pPr>
            <w:r w:rsidRPr="00B65F64">
              <w:rPr>
                <w:rFonts w:cstheme="minorHAnsi"/>
                <w:b/>
                <w:sz w:val="24"/>
                <w:szCs w:val="24"/>
              </w:rPr>
              <w:t>6.</w:t>
            </w:r>
            <w:del w:id="225" w:author="Dell" w:date="2025-09-17T09:52:00Z">
              <w:r w:rsidRPr="00B65F64" w:rsidDel="00B65F64">
                <w:rPr>
                  <w:rFonts w:cstheme="minorHAnsi"/>
                  <w:b/>
                  <w:sz w:val="24"/>
                  <w:szCs w:val="24"/>
                </w:rPr>
                <w:delText>9</w:delText>
              </w:r>
            </w:del>
            <w:ins w:id="226" w:author="Dell" w:date="2025-09-17T09:52:00Z">
              <w:r>
                <w:rPr>
                  <w:rFonts w:cstheme="minorHAnsi"/>
                  <w:b/>
                  <w:sz w:val="24"/>
                  <w:szCs w:val="24"/>
                </w:rPr>
                <w:t>10</w:t>
              </w:r>
            </w:ins>
            <w:r w:rsidRPr="00B65F64">
              <w:rPr>
                <w:rFonts w:cstheme="minorHAnsi"/>
                <w:b/>
                <w:sz w:val="24"/>
                <w:szCs w:val="24"/>
              </w:rPr>
              <w:t>.Kerékpárutak építése</w:t>
            </w:r>
          </w:p>
          <w:p w:rsidR="00E727D9" w:rsidRPr="00E727D9" w:rsidRDefault="00E727D9" w:rsidP="00900513">
            <w:pPr>
              <w:pStyle w:val="Listaszerbekezds"/>
              <w:numPr>
                <w:ilvl w:val="0"/>
                <w:numId w:val="19"/>
              </w:numPr>
              <w:spacing w:before="120" w:after="120"/>
              <w:jc w:val="both"/>
              <w:rPr>
                <w:rFonts w:cstheme="minorHAnsi"/>
                <w:sz w:val="24"/>
                <w:szCs w:val="24"/>
              </w:rPr>
            </w:pPr>
            <w:ins w:id="227" w:author="Dell" w:date="2025-09-17T09:50:00Z">
              <w:r w:rsidRPr="00B65F64">
                <w:rPr>
                  <w:rFonts w:cstheme="minorHAnsi"/>
                  <w:sz w:val="24"/>
                  <w:szCs w:val="24"/>
                </w:rPr>
                <w:t>Árpád utca (Damjanich utca és Kossuth tér között, összekötve a Pesti úti és Kőrösi úti kerékpárutat);</w:t>
              </w:r>
            </w:ins>
          </w:p>
        </w:tc>
      </w:tr>
      <w:tr w:rsidR="00E727D9" w:rsidRPr="00AC6D4F" w:rsidTr="00B75526">
        <w:tc>
          <w:tcPr>
            <w:tcW w:w="6204" w:type="dxa"/>
          </w:tcPr>
          <w:p w:rsidR="003B3DA6" w:rsidRPr="00115DBE" w:rsidRDefault="003B3DA6" w:rsidP="003B3DA6">
            <w:pPr>
              <w:spacing w:before="120"/>
              <w:jc w:val="both"/>
              <w:rPr>
                <w:rFonts w:cstheme="minorHAnsi"/>
                <w:b/>
                <w:sz w:val="24"/>
                <w:szCs w:val="24"/>
              </w:rPr>
            </w:pPr>
            <w:r>
              <w:rPr>
                <w:rFonts w:cstheme="minorHAnsi"/>
                <w:b/>
                <w:sz w:val="24"/>
                <w:szCs w:val="24"/>
              </w:rPr>
              <w:t>6.</w:t>
            </w:r>
            <w:r w:rsidRPr="00115DBE">
              <w:rPr>
                <w:rFonts w:cstheme="minorHAnsi"/>
                <w:b/>
                <w:sz w:val="24"/>
                <w:szCs w:val="24"/>
              </w:rPr>
              <w:t>1</w:t>
            </w:r>
            <w:r>
              <w:rPr>
                <w:rFonts w:cstheme="minorHAnsi"/>
                <w:b/>
                <w:sz w:val="24"/>
                <w:szCs w:val="24"/>
              </w:rPr>
              <w:t>3</w:t>
            </w:r>
            <w:r w:rsidRPr="00115DBE">
              <w:rPr>
                <w:rFonts w:cstheme="minorHAnsi"/>
                <w:b/>
                <w:sz w:val="24"/>
                <w:szCs w:val="24"/>
              </w:rPr>
              <w:t>.</w:t>
            </w:r>
            <w:r w:rsidRPr="00A62B4E">
              <w:rPr>
                <w:rFonts w:cstheme="minorHAnsi"/>
                <w:b/>
                <w:sz w:val="24"/>
                <w:szCs w:val="24"/>
              </w:rPr>
              <w:t>Jelzőlámpás kereszteződés kiépítése</w:t>
            </w:r>
          </w:p>
          <w:p w:rsidR="003B3DA6" w:rsidRPr="00115DBE" w:rsidRDefault="003B3DA6" w:rsidP="00900513">
            <w:pPr>
              <w:pStyle w:val="Listaszerbekezds"/>
              <w:numPr>
                <w:ilvl w:val="0"/>
                <w:numId w:val="32"/>
              </w:numPr>
              <w:spacing w:after="120"/>
              <w:ind w:left="714" w:hanging="357"/>
              <w:jc w:val="both"/>
              <w:rPr>
                <w:rFonts w:cstheme="minorHAnsi"/>
                <w:sz w:val="24"/>
                <w:szCs w:val="24"/>
              </w:rPr>
            </w:pPr>
            <w:r>
              <w:rPr>
                <w:rFonts w:cstheme="minorHAnsi"/>
                <w:sz w:val="24"/>
                <w:szCs w:val="24"/>
              </w:rPr>
              <w:t>…</w:t>
            </w:r>
          </w:p>
          <w:p w:rsidR="00E727D9" w:rsidRPr="003B3DA6" w:rsidRDefault="003B3DA6" w:rsidP="00900513">
            <w:pPr>
              <w:pStyle w:val="Listaszerbekezds"/>
              <w:numPr>
                <w:ilvl w:val="0"/>
                <w:numId w:val="32"/>
              </w:numPr>
              <w:spacing w:before="120" w:after="120"/>
              <w:jc w:val="both"/>
              <w:rPr>
                <w:rFonts w:cstheme="minorHAnsi"/>
                <w:sz w:val="24"/>
                <w:szCs w:val="24"/>
              </w:rPr>
            </w:pPr>
            <w:r w:rsidRPr="00B1151E">
              <w:rPr>
                <w:rFonts w:cstheme="minorHAnsi"/>
                <w:sz w:val="24"/>
                <w:szCs w:val="24"/>
              </w:rPr>
              <w:t xml:space="preserve">Pesti út és Bajcsy Zsilinszky út kereszteződésében </w:t>
            </w:r>
            <w:r w:rsidRPr="004D4BFA">
              <w:rPr>
                <w:rFonts w:cstheme="minorHAnsi"/>
                <w:strike/>
                <w:sz w:val="24"/>
                <w:szCs w:val="24"/>
                <w:highlight w:val="yellow"/>
              </w:rPr>
              <w:t>(ha a körforgalom nem lehetséges);</w:t>
            </w:r>
          </w:p>
          <w:p w:rsidR="003B3DA6" w:rsidRDefault="003B3DA6" w:rsidP="003B3DA6">
            <w:pPr>
              <w:spacing w:before="240"/>
              <w:jc w:val="both"/>
              <w:rPr>
                <w:rFonts w:cstheme="minorHAnsi"/>
                <w:b/>
                <w:sz w:val="24"/>
                <w:szCs w:val="24"/>
              </w:rPr>
            </w:pPr>
            <w:r>
              <w:rPr>
                <w:rFonts w:cstheme="minorHAnsi"/>
                <w:b/>
                <w:sz w:val="24"/>
                <w:szCs w:val="24"/>
              </w:rPr>
              <w:t>6.</w:t>
            </w:r>
            <w:r w:rsidRPr="00115DBE">
              <w:rPr>
                <w:rFonts w:cstheme="minorHAnsi"/>
                <w:b/>
                <w:sz w:val="24"/>
                <w:szCs w:val="24"/>
              </w:rPr>
              <w:t>1</w:t>
            </w:r>
            <w:r>
              <w:rPr>
                <w:rFonts w:cstheme="minorHAnsi"/>
                <w:b/>
                <w:sz w:val="24"/>
                <w:szCs w:val="24"/>
              </w:rPr>
              <w:t>4</w:t>
            </w:r>
            <w:r w:rsidRPr="00115DBE">
              <w:rPr>
                <w:rFonts w:cstheme="minorHAnsi"/>
                <w:b/>
                <w:sz w:val="24"/>
                <w:szCs w:val="24"/>
              </w:rPr>
              <w:t>. Közlekedésbiztonság erősítése</w:t>
            </w:r>
          </w:p>
          <w:p w:rsidR="003B3DA6" w:rsidRPr="00115DBE" w:rsidRDefault="003B3DA6" w:rsidP="00900513">
            <w:pPr>
              <w:pStyle w:val="Listaszerbekezds"/>
              <w:numPr>
                <w:ilvl w:val="0"/>
                <w:numId w:val="33"/>
              </w:numPr>
              <w:spacing w:after="120"/>
              <w:ind w:left="714" w:hanging="357"/>
              <w:jc w:val="both"/>
              <w:rPr>
                <w:rFonts w:cstheme="minorHAnsi"/>
                <w:sz w:val="24"/>
                <w:szCs w:val="24"/>
              </w:rPr>
            </w:pPr>
            <w:r>
              <w:rPr>
                <w:rFonts w:cstheme="minorHAnsi"/>
                <w:sz w:val="24"/>
                <w:szCs w:val="24"/>
              </w:rPr>
              <w:t>…</w:t>
            </w:r>
          </w:p>
          <w:p w:rsidR="003B3DA6" w:rsidRDefault="003B3DA6" w:rsidP="00900513">
            <w:pPr>
              <w:pStyle w:val="Listaszerbekezds"/>
              <w:numPr>
                <w:ilvl w:val="0"/>
                <w:numId w:val="33"/>
              </w:numPr>
              <w:spacing w:before="120" w:after="120"/>
              <w:jc w:val="both"/>
              <w:rPr>
                <w:rFonts w:cstheme="minorHAnsi"/>
                <w:sz w:val="24"/>
                <w:szCs w:val="24"/>
              </w:rPr>
            </w:pPr>
            <w:r>
              <w:rPr>
                <w:rFonts w:cstheme="minorHAnsi"/>
                <w:sz w:val="24"/>
                <w:szCs w:val="24"/>
              </w:rPr>
              <w:t>Közlekedési és parkolási koncepció elkészítése, melynek keretében kerülhet sor</w:t>
            </w:r>
          </w:p>
          <w:p w:rsidR="003B3DA6" w:rsidRPr="00115DBE" w:rsidRDefault="003B3DA6" w:rsidP="00900513">
            <w:pPr>
              <w:pStyle w:val="Listaszerbekezds"/>
              <w:numPr>
                <w:ilvl w:val="1"/>
                <w:numId w:val="33"/>
              </w:numPr>
              <w:spacing w:before="120" w:after="120"/>
              <w:jc w:val="both"/>
              <w:rPr>
                <w:rFonts w:cstheme="minorHAnsi"/>
                <w:sz w:val="24"/>
                <w:szCs w:val="24"/>
              </w:rPr>
            </w:pPr>
            <w:r>
              <w:rPr>
                <w:rFonts w:cstheme="minorHAnsi"/>
                <w:sz w:val="24"/>
                <w:szCs w:val="24"/>
              </w:rPr>
              <w:t>…</w:t>
            </w:r>
          </w:p>
          <w:p w:rsidR="003B3DA6" w:rsidRPr="003B3DA6" w:rsidRDefault="003B3DA6" w:rsidP="00900513">
            <w:pPr>
              <w:pStyle w:val="Listaszerbekezds"/>
              <w:numPr>
                <w:ilvl w:val="1"/>
                <w:numId w:val="33"/>
              </w:numPr>
              <w:spacing w:before="120" w:after="120"/>
              <w:jc w:val="both"/>
              <w:rPr>
                <w:rFonts w:cstheme="minorHAnsi"/>
                <w:strike/>
                <w:sz w:val="24"/>
                <w:szCs w:val="24"/>
                <w:highlight w:val="yellow"/>
              </w:rPr>
            </w:pPr>
            <w:r w:rsidRPr="00F21265">
              <w:rPr>
                <w:rFonts w:cstheme="minorHAnsi"/>
                <w:strike/>
                <w:sz w:val="24"/>
                <w:szCs w:val="24"/>
                <w:highlight w:val="yellow"/>
              </w:rPr>
              <w:t xml:space="preserve">Pesti út, Bajcsy Zsilinszky úti csomópontban </w:t>
            </w:r>
            <w:proofErr w:type="spellStart"/>
            <w:r w:rsidRPr="00F21265">
              <w:rPr>
                <w:rFonts w:cstheme="minorHAnsi"/>
                <w:strike/>
                <w:sz w:val="24"/>
                <w:szCs w:val="24"/>
                <w:highlight w:val="yellow"/>
              </w:rPr>
              <w:t>körfogalmak</w:t>
            </w:r>
            <w:r w:rsidRPr="009F1FBC">
              <w:rPr>
                <w:rFonts w:cstheme="minorHAnsi"/>
                <w:strike/>
                <w:sz w:val="24"/>
                <w:szCs w:val="24"/>
                <w:highlight w:val="yellow"/>
              </w:rPr>
              <w:t>kialakításának</w:t>
            </w:r>
            <w:proofErr w:type="spellEnd"/>
            <w:r w:rsidRPr="009F1FBC">
              <w:rPr>
                <w:rFonts w:cstheme="minorHAnsi"/>
                <w:strike/>
                <w:sz w:val="24"/>
                <w:szCs w:val="24"/>
                <w:highlight w:val="yellow"/>
              </w:rPr>
              <w:t xml:space="preserve"> vizsgálatára;</w:t>
            </w:r>
          </w:p>
        </w:tc>
        <w:tc>
          <w:tcPr>
            <w:tcW w:w="9355" w:type="dxa"/>
          </w:tcPr>
          <w:p w:rsidR="003B3DA6" w:rsidRPr="00115DBE" w:rsidRDefault="003B3DA6" w:rsidP="003B3DA6">
            <w:pPr>
              <w:spacing w:before="120"/>
              <w:jc w:val="both"/>
              <w:rPr>
                <w:rFonts w:cstheme="minorHAnsi"/>
                <w:b/>
                <w:sz w:val="24"/>
                <w:szCs w:val="24"/>
              </w:rPr>
            </w:pPr>
            <w:r>
              <w:rPr>
                <w:rFonts w:cstheme="minorHAnsi"/>
                <w:b/>
                <w:sz w:val="24"/>
                <w:szCs w:val="24"/>
              </w:rPr>
              <w:t>6.</w:t>
            </w:r>
            <w:del w:id="228" w:author="Dell" w:date="2025-09-17T09:58:00Z">
              <w:r w:rsidRPr="00115DBE" w:rsidDel="006F1E0D">
                <w:rPr>
                  <w:rFonts w:cstheme="minorHAnsi"/>
                  <w:b/>
                  <w:sz w:val="24"/>
                  <w:szCs w:val="24"/>
                </w:rPr>
                <w:delText>1</w:delText>
              </w:r>
              <w:r w:rsidDel="006F1E0D">
                <w:rPr>
                  <w:rFonts w:cstheme="minorHAnsi"/>
                  <w:b/>
                  <w:sz w:val="24"/>
                  <w:szCs w:val="24"/>
                </w:rPr>
                <w:delText>3</w:delText>
              </w:r>
            </w:del>
            <w:ins w:id="229" w:author="Dell" w:date="2025-09-17T09:58:00Z">
              <w:r w:rsidRPr="00115DBE">
                <w:rPr>
                  <w:rFonts w:cstheme="minorHAnsi"/>
                  <w:b/>
                  <w:sz w:val="24"/>
                  <w:szCs w:val="24"/>
                </w:rPr>
                <w:t>1</w:t>
              </w:r>
              <w:r>
                <w:rPr>
                  <w:rFonts w:cstheme="minorHAnsi"/>
                  <w:b/>
                  <w:sz w:val="24"/>
                  <w:szCs w:val="24"/>
                </w:rPr>
                <w:t>2</w:t>
              </w:r>
            </w:ins>
            <w:r w:rsidRPr="00115DBE">
              <w:rPr>
                <w:rFonts w:cstheme="minorHAnsi"/>
                <w:b/>
                <w:sz w:val="24"/>
                <w:szCs w:val="24"/>
              </w:rPr>
              <w:t>.</w:t>
            </w:r>
            <w:r w:rsidRPr="00A62B4E">
              <w:rPr>
                <w:rFonts w:cstheme="minorHAnsi"/>
                <w:b/>
                <w:sz w:val="24"/>
                <w:szCs w:val="24"/>
              </w:rPr>
              <w:t>Jelzőlámpás kereszteződés kiépítése</w:t>
            </w:r>
          </w:p>
          <w:p w:rsidR="003B3DA6" w:rsidRPr="00115DBE" w:rsidRDefault="003B3DA6" w:rsidP="00900513">
            <w:pPr>
              <w:pStyle w:val="Listaszerbekezds"/>
              <w:numPr>
                <w:ilvl w:val="0"/>
                <w:numId w:val="32"/>
              </w:numPr>
              <w:spacing w:after="120"/>
              <w:ind w:left="714" w:hanging="357"/>
              <w:jc w:val="both"/>
              <w:rPr>
                <w:rFonts w:cstheme="minorHAnsi"/>
                <w:sz w:val="24"/>
                <w:szCs w:val="24"/>
              </w:rPr>
            </w:pPr>
            <w:r w:rsidRPr="00115DBE">
              <w:rPr>
                <w:rFonts w:cstheme="minorHAnsi"/>
                <w:sz w:val="24"/>
                <w:szCs w:val="24"/>
              </w:rPr>
              <w:t>a Kőrösi út és Déli út kereszteződésében;</w:t>
            </w:r>
          </w:p>
          <w:p w:rsidR="003B3DA6" w:rsidRPr="00B65F64" w:rsidRDefault="003B3DA6" w:rsidP="00900513">
            <w:pPr>
              <w:pStyle w:val="Listaszerbekezds"/>
              <w:numPr>
                <w:ilvl w:val="0"/>
                <w:numId w:val="32"/>
              </w:numPr>
              <w:spacing w:before="120" w:after="120"/>
              <w:jc w:val="both"/>
              <w:rPr>
                <w:rFonts w:cstheme="minorHAnsi"/>
                <w:sz w:val="24"/>
                <w:szCs w:val="24"/>
              </w:rPr>
            </w:pPr>
            <w:r w:rsidRPr="00B65F64">
              <w:rPr>
                <w:rFonts w:cstheme="minorHAnsi"/>
                <w:sz w:val="24"/>
                <w:szCs w:val="24"/>
              </w:rPr>
              <w:t>Pesti út és Bajcsy Zsilinszky út kereszteződésében</w:t>
            </w:r>
            <w:del w:id="230" w:author="Dell" w:date="2025-09-17T09:54:00Z">
              <w:r w:rsidRPr="00B65F64" w:rsidDel="00B65F64">
                <w:rPr>
                  <w:rFonts w:cstheme="minorHAnsi"/>
                  <w:sz w:val="24"/>
                  <w:szCs w:val="24"/>
                </w:rPr>
                <w:delText xml:space="preserve"> (ha a körforgalom nem lehetséges)</w:delText>
              </w:r>
            </w:del>
            <w:r w:rsidRPr="00B65F64">
              <w:rPr>
                <w:rFonts w:cstheme="minorHAnsi"/>
                <w:sz w:val="24"/>
                <w:szCs w:val="24"/>
              </w:rPr>
              <w:t>;</w:t>
            </w:r>
          </w:p>
          <w:p w:rsidR="003B3DA6" w:rsidRDefault="003B3DA6" w:rsidP="003B3DA6">
            <w:pPr>
              <w:spacing w:before="240"/>
              <w:jc w:val="both"/>
              <w:rPr>
                <w:rFonts w:cstheme="minorHAnsi"/>
                <w:b/>
                <w:sz w:val="24"/>
                <w:szCs w:val="24"/>
              </w:rPr>
            </w:pPr>
            <w:r>
              <w:rPr>
                <w:rFonts w:cstheme="minorHAnsi"/>
                <w:b/>
                <w:sz w:val="24"/>
                <w:szCs w:val="24"/>
              </w:rPr>
              <w:t>6.</w:t>
            </w:r>
            <w:del w:id="231" w:author="Dell" w:date="2025-09-17T09:58:00Z">
              <w:r w:rsidRPr="00115DBE" w:rsidDel="006F1E0D">
                <w:rPr>
                  <w:rFonts w:cstheme="minorHAnsi"/>
                  <w:b/>
                  <w:sz w:val="24"/>
                  <w:szCs w:val="24"/>
                </w:rPr>
                <w:delText>1</w:delText>
              </w:r>
              <w:r w:rsidDel="006F1E0D">
                <w:rPr>
                  <w:rFonts w:cstheme="minorHAnsi"/>
                  <w:b/>
                  <w:sz w:val="24"/>
                  <w:szCs w:val="24"/>
                </w:rPr>
                <w:delText>4</w:delText>
              </w:r>
            </w:del>
            <w:ins w:id="232" w:author="Dell" w:date="2025-09-17T09:58:00Z">
              <w:r w:rsidRPr="00115DBE">
                <w:rPr>
                  <w:rFonts w:cstheme="minorHAnsi"/>
                  <w:b/>
                  <w:sz w:val="24"/>
                  <w:szCs w:val="24"/>
                </w:rPr>
                <w:t>1</w:t>
              </w:r>
              <w:r>
                <w:rPr>
                  <w:rFonts w:cstheme="minorHAnsi"/>
                  <w:b/>
                  <w:sz w:val="24"/>
                  <w:szCs w:val="24"/>
                </w:rPr>
                <w:t>3</w:t>
              </w:r>
            </w:ins>
            <w:r w:rsidRPr="00115DBE">
              <w:rPr>
                <w:rFonts w:cstheme="minorHAnsi"/>
                <w:b/>
                <w:sz w:val="24"/>
                <w:szCs w:val="24"/>
              </w:rPr>
              <w:t>. Közlekedésbiztonság erősítése</w:t>
            </w:r>
          </w:p>
          <w:p w:rsidR="003B3DA6" w:rsidRDefault="003B3DA6" w:rsidP="00900513">
            <w:pPr>
              <w:pStyle w:val="Listaszerbekezds"/>
              <w:numPr>
                <w:ilvl w:val="0"/>
                <w:numId w:val="33"/>
              </w:numPr>
              <w:spacing w:after="120"/>
              <w:ind w:left="714" w:hanging="357"/>
              <w:jc w:val="both"/>
              <w:rPr>
                <w:rFonts w:cstheme="minorHAnsi"/>
                <w:sz w:val="24"/>
                <w:szCs w:val="24"/>
              </w:rPr>
            </w:pPr>
            <w:r>
              <w:rPr>
                <w:rFonts w:cstheme="minorHAnsi"/>
                <w:sz w:val="24"/>
                <w:szCs w:val="24"/>
              </w:rPr>
              <w:t>…</w:t>
            </w:r>
          </w:p>
          <w:p w:rsidR="003B3DA6" w:rsidRDefault="003B3DA6" w:rsidP="00900513">
            <w:pPr>
              <w:pStyle w:val="Listaszerbekezds"/>
              <w:numPr>
                <w:ilvl w:val="0"/>
                <w:numId w:val="33"/>
              </w:numPr>
              <w:spacing w:before="120" w:after="120"/>
              <w:jc w:val="both"/>
              <w:rPr>
                <w:rFonts w:cstheme="minorHAnsi"/>
                <w:sz w:val="24"/>
                <w:szCs w:val="24"/>
              </w:rPr>
            </w:pPr>
            <w:r>
              <w:rPr>
                <w:rFonts w:cstheme="minorHAnsi"/>
                <w:sz w:val="24"/>
                <w:szCs w:val="24"/>
              </w:rPr>
              <w:t>Közlekedési és parkolási koncepció elkészítése, melynek keretében kerülhet sor</w:t>
            </w:r>
          </w:p>
          <w:p w:rsidR="003B3DA6" w:rsidRPr="003B3DA6" w:rsidRDefault="003B3DA6" w:rsidP="00900513">
            <w:pPr>
              <w:pStyle w:val="Listaszerbekezds"/>
              <w:numPr>
                <w:ilvl w:val="1"/>
                <w:numId w:val="33"/>
              </w:numPr>
              <w:spacing w:before="120" w:after="120"/>
              <w:jc w:val="both"/>
              <w:rPr>
                <w:rFonts w:cstheme="minorHAnsi"/>
                <w:sz w:val="24"/>
                <w:szCs w:val="24"/>
              </w:rPr>
            </w:pPr>
            <w:r>
              <w:rPr>
                <w:rFonts w:cstheme="minorHAnsi"/>
                <w:sz w:val="24"/>
                <w:szCs w:val="24"/>
              </w:rPr>
              <w:t>…</w:t>
            </w:r>
          </w:p>
          <w:p w:rsidR="00E727D9" w:rsidRPr="003B3DA6" w:rsidRDefault="003B3DA6" w:rsidP="00900513">
            <w:pPr>
              <w:pStyle w:val="Listaszerbekezds"/>
              <w:numPr>
                <w:ilvl w:val="1"/>
                <w:numId w:val="33"/>
              </w:numPr>
              <w:spacing w:before="120" w:after="120"/>
              <w:jc w:val="both"/>
              <w:rPr>
                <w:rFonts w:cstheme="minorHAnsi"/>
                <w:sz w:val="24"/>
                <w:szCs w:val="24"/>
              </w:rPr>
            </w:pPr>
            <w:del w:id="233" w:author="Dell" w:date="2025-09-17T09:56:00Z">
              <w:r w:rsidRPr="006F1E0D" w:rsidDel="006F1E0D">
                <w:rPr>
                  <w:rFonts w:cstheme="minorHAnsi"/>
                  <w:sz w:val="24"/>
                  <w:szCs w:val="24"/>
                </w:rPr>
                <w:delText>Pesti út, Bajcsy Zsilinszky úti csomópontban körfogalmakkialakításának vizsgálatára;</w:delText>
              </w:r>
            </w:del>
          </w:p>
        </w:tc>
      </w:tr>
      <w:tr w:rsidR="00E727D9" w:rsidRPr="00AC6D4F" w:rsidTr="00B75526">
        <w:tc>
          <w:tcPr>
            <w:tcW w:w="6204" w:type="dxa"/>
          </w:tcPr>
          <w:p w:rsidR="003B3DA6" w:rsidRDefault="003B3DA6" w:rsidP="003B3DA6">
            <w:pPr>
              <w:spacing w:before="120"/>
              <w:jc w:val="both"/>
              <w:rPr>
                <w:rFonts w:cstheme="minorHAnsi"/>
                <w:b/>
                <w:sz w:val="24"/>
                <w:szCs w:val="24"/>
              </w:rPr>
            </w:pPr>
            <w:r>
              <w:rPr>
                <w:rFonts w:cstheme="minorHAnsi"/>
                <w:b/>
                <w:sz w:val="24"/>
                <w:szCs w:val="24"/>
              </w:rPr>
              <w:t>6.</w:t>
            </w:r>
            <w:r w:rsidRPr="00115DBE">
              <w:rPr>
                <w:rFonts w:cstheme="minorHAnsi"/>
                <w:b/>
                <w:sz w:val="24"/>
                <w:szCs w:val="24"/>
              </w:rPr>
              <w:t xml:space="preserve">15. </w:t>
            </w:r>
            <w:r>
              <w:rPr>
                <w:rFonts w:cstheme="minorHAnsi"/>
                <w:b/>
                <w:sz w:val="24"/>
                <w:szCs w:val="24"/>
              </w:rPr>
              <w:t>Együttműködés a rendőrséggel a k</w:t>
            </w:r>
            <w:r w:rsidRPr="00115DBE">
              <w:rPr>
                <w:rFonts w:cstheme="minorHAnsi"/>
                <w:b/>
                <w:sz w:val="24"/>
                <w:szCs w:val="24"/>
              </w:rPr>
              <w:t>özlekedésbiztonság erősítése</w:t>
            </w:r>
            <w:r>
              <w:rPr>
                <w:rFonts w:cstheme="minorHAnsi"/>
                <w:b/>
                <w:sz w:val="24"/>
                <w:szCs w:val="24"/>
              </w:rPr>
              <w:t xml:space="preserve"> érdekében</w:t>
            </w:r>
          </w:p>
          <w:p w:rsidR="003B3DA6" w:rsidRPr="00BC6314" w:rsidRDefault="003B3DA6" w:rsidP="003B3DA6">
            <w:pPr>
              <w:jc w:val="both"/>
              <w:rPr>
                <w:rFonts w:cstheme="minorHAnsi"/>
                <w:sz w:val="24"/>
                <w:szCs w:val="24"/>
              </w:rPr>
            </w:pPr>
            <w:r>
              <w:rPr>
                <w:rFonts w:cstheme="minorHAnsi"/>
                <w:sz w:val="24"/>
                <w:szCs w:val="24"/>
              </w:rPr>
              <w:t>…</w:t>
            </w:r>
          </w:p>
          <w:p w:rsidR="003B3DA6" w:rsidRPr="009F1FBC" w:rsidRDefault="003B3DA6" w:rsidP="00900513">
            <w:pPr>
              <w:pStyle w:val="Listaszerbekezds"/>
              <w:numPr>
                <w:ilvl w:val="0"/>
                <w:numId w:val="33"/>
              </w:numPr>
              <w:spacing w:after="120"/>
              <w:ind w:left="714" w:hanging="357"/>
              <w:jc w:val="both"/>
              <w:rPr>
                <w:rFonts w:cstheme="minorHAnsi"/>
                <w:sz w:val="24"/>
                <w:szCs w:val="24"/>
                <w:highlight w:val="yellow"/>
              </w:rPr>
            </w:pPr>
            <w:r w:rsidRPr="009F1FBC">
              <w:rPr>
                <w:rFonts w:cstheme="minorHAnsi"/>
                <w:sz w:val="24"/>
                <w:szCs w:val="24"/>
                <w:highlight w:val="yellow"/>
              </w:rPr>
              <w:lastRenderedPageBreak/>
              <w:t>közterületfelügyelők létszámának növelése</w:t>
            </w:r>
          </w:p>
          <w:p w:rsidR="003B3DA6" w:rsidRPr="009F1FBC" w:rsidRDefault="003B3DA6" w:rsidP="00900513">
            <w:pPr>
              <w:pStyle w:val="Listaszerbekezds"/>
              <w:numPr>
                <w:ilvl w:val="0"/>
                <w:numId w:val="33"/>
              </w:numPr>
              <w:spacing w:before="120" w:after="120"/>
              <w:jc w:val="both"/>
              <w:rPr>
                <w:rFonts w:cstheme="minorHAnsi"/>
                <w:sz w:val="24"/>
                <w:szCs w:val="24"/>
                <w:highlight w:val="yellow"/>
              </w:rPr>
            </w:pPr>
            <w:r w:rsidRPr="009F1FBC">
              <w:rPr>
                <w:rFonts w:cstheme="minorHAnsi"/>
                <w:sz w:val="24"/>
                <w:szCs w:val="24"/>
                <w:highlight w:val="yellow"/>
              </w:rPr>
              <w:t>polgárőrség támogatása, működési területük kiterjesztése a városközpontra</w:t>
            </w:r>
          </w:p>
          <w:p w:rsidR="00E727D9" w:rsidRPr="003B3DA6" w:rsidRDefault="003B3DA6" w:rsidP="003B3DA6">
            <w:pPr>
              <w:pStyle w:val="Listaszerbekezds"/>
              <w:spacing w:before="120" w:after="120"/>
              <w:jc w:val="both"/>
              <w:rPr>
                <w:rFonts w:cstheme="minorHAnsi"/>
                <w:i/>
                <w:sz w:val="24"/>
                <w:szCs w:val="24"/>
                <w:highlight w:val="yellow"/>
              </w:rPr>
            </w:pPr>
            <w:r w:rsidRPr="009F1FBC">
              <w:rPr>
                <w:rFonts w:cstheme="minorHAnsi"/>
                <w:i/>
                <w:sz w:val="24"/>
                <w:szCs w:val="24"/>
                <w:highlight w:val="cyan"/>
              </w:rPr>
              <w:t>(lehet, hogy nem helytállóan sikerült megfogalmaznom, a célom</w:t>
            </w:r>
            <w:r>
              <w:rPr>
                <w:rFonts w:cstheme="minorHAnsi"/>
                <w:i/>
                <w:sz w:val="24"/>
                <w:szCs w:val="24"/>
                <w:highlight w:val="cyan"/>
              </w:rPr>
              <w:t xml:space="preserve"> az lett volna vele</w:t>
            </w:r>
            <w:r w:rsidRPr="009F1FBC">
              <w:rPr>
                <w:rFonts w:cstheme="minorHAnsi"/>
                <w:i/>
                <w:sz w:val="24"/>
                <w:szCs w:val="24"/>
                <w:highlight w:val="cyan"/>
              </w:rPr>
              <w:t>, hogy a központban is láthatóak legyenek polgárőr</w:t>
            </w:r>
            <w:r>
              <w:rPr>
                <w:rFonts w:cstheme="minorHAnsi"/>
                <w:i/>
                <w:sz w:val="24"/>
                <w:szCs w:val="24"/>
                <w:highlight w:val="cyan"/>
              </w:rPr>
              <w:t>ö</w:t>
            </w:r>
            <w:r w:rsidRPr="009F1FBC">
              <w:rPr>
                <w:rFonts w:cstheme="minorHAnsi"/>
                <w:i/>
                <w:sz w:val="24"/>
                <w:szCs w:val="24"/>
                <w:highlight w:val="cyan"/>
              </w:rPr>
              <w:t>k</w:t>
            </w:r>
            <w:r>
              <w:rPr>
                <w:rFonts w:cstheme="minorHAnsi"/>
                <w:i/>
                <w:sz w:val="24"/>
                <w:szCs w:val="24"/>
                <w:highlight w:val="cyan"/>
              </w:rPr>
              <w:t>,</w:t>
            </w:r>
            <w:r w:rsidRPr="009F1FBC">
              <w:rPr>
                <w:rFonts w:cstheme="minorHAnsi"/>
                <w:i/>
                <w:sz w:val="24"/>
                <w:szCs w:val="24"/>
                <w:highlight w:val="cyan"/>
              </w:rPr>
              <w:t xml:space="preserve"> akik például </w:t>
            </w:r>
            <w:r>
              <w:rPr>
                <w:rFonts w:cstheme="minorHAnsi"/>
                <w:i/>
                <w:sz w:val="24"/>
                <w:szCs w:val="24"/>
                <w:highlight w:val="cyan"/>
              </w:rPr>
              <w:t xml:space="preserve">központban lévő </w:t>
            </w:r>
            <w:r w:rsidRPr="009F1FBC">
              <w:rPr>
                <w:rFonts w:cstheme="minorHAnsi"/>
                <w:i/>
                <w:sz w:val="24"/>
                <w:szCs w:val="24"/>
                <w:highlight w:val="cyan"/>
              </w:rPr>
              <w:t>parkjaink, köztereink biztonságára felügyelnéne</w:t>
            </w:r>
            <w:r>
              <w:rPr>
                <w:rFonts w:cstheme="minorHAnsi"/>
                <w:i/>
                <w:sz w:val="24"/>
                <w:szCs w:val="24"/>
                <w:highlight w:val="cyan"/>
              </w:rPr>
              <w:t>k</w:t>
            </w:r>
          </w:p>
        </w:tc>
        <w:tc>
          <w:tcPr>
            <w:tcW w:w="9355" w:type="dxa"/>
          </w:tcPr>
          <w:p w:rsidR="003B3DA6" w:rsidRDefault="003B3DA6" w:rsidP="003B3DA6">
            <w:pPr>
              <w:spacing w:before="120"/>
              <w:jc w:val="both"/>
              <w:rPr>
                <w:rFonts w:cstheme="minorHAnsi"/>
                <w:b/>
                <w:sz w:val="24"/>
                <w:szCs w:val="24"/>
              </w:rPr>
            </w:pPr>
            <w:r>
              <w:rPr>
                <w:rFonts w:cstheme="minorHAnsi"/>
                <w:b/>
                <w:sz w:val="24"/>
                <w:szCs w:val="24"/>
              </w:rPr>
              <w:lastRenderedPageBreak/>
              <w:t>6.</w:t>
            </w:r>
            <w:del w:id="234" w:author="Dell" w:date="2025-09-17T09:58:00Z">
              <w:r w:rsidRPr="00115DBE" w:rsidDel="006F1E0D">
                <w:rPr>
                  <w:rFonts w:cstheme="minorHAnsi"/>
                  <w:b/>
                  <w:sz w:val="24"/>
                  <w:szCs w:val="24"/>
                </w:rPr>
                <w:delText>15</w:delText>
              </w:r>
            </w:del>
            <w:ins w:id="235" w:author="Dell" w:date="2025-09-17T09:58:00Z">
              <w:r w:rsidRPr="00115DBE">
                <w:rPr>
                  <w:rFonts w:cstheme="minorHAnsi"/>
                  <w:b/>
                  <w:sz w:val="24"/>
                  <w:szCs w:val="24"/>
                </w:rPr>
                <w:t>1</w:t>
              </w:r>
              <w:r>
                <w:rPr>
                  <w:rFonts w:cstheme="minorHAnsi"/>
                  <w:b/>
                  <w:sz w:val="24"/>
                  <w:szCs w:val="24"/>
                </w:rPr>
                <w:t>4</w:t>
              </w:r>
            </w:ins>
            <w:r w:rsidRPr="00115DBE">
              <w:rPr>
                <w:rFonts w:cstheme="minorHAnsi"/>
                <w:b/>
                <w:sz w:val="24"/>
                <w:szCs w:val="24"/>
              </w:rPr>
              <w:t xml:space="preserve">. </w:t>
            </w:r>
            <w:r>
              <w:rPr>
                <w:rFonts w:cstheme="minorHAnsi"/>
                <w:b/>
                <w:sz w:val="24"/>
                <w:szCs w:val="24"/>
              </w:rPr>
              <w:t>Együttműködés a rendőrséggel a k</w:t>
            </w:r>
            <w:r w:rsidRPr="00115DBE">
              <w:rPr>
                <w:rFonts w:cstheme="minorHAnsi"/>
                <w:b/>
                <w:sz w:val="24"/>
                <w:szCs w:val="24"/>
              </w:rPr>
              <w:t>özlekedésbiztonság erősítése</w:t>
            </w:r>
            <w:r>
              <w:rPr>
                <w:rFonts w:cstheme="minorHAnsi"/>
                <w:b/>
                <w:sz w:val="24"/>
                <w:szCs w:val="24"/>
              </w:rPr>
              <w:t xml:space="preserve"> érdekében</w:t>
            </w:r>
          </w:p>
          <w:p w:rsidR="003B3DA6" w:rsidRPr="00BC6314" w:rsidRDefault="003B3DA6" w:rsidP="003B3DA6">
            <w:pPr>
              <w:jc w:val="both"/>
              <w:rPr>
                <w:rFonts w:cstheme="minorHAnsi"/>
                <w:sz w:val="24"/>
                <w:szCs w:val="24"/>
              </w:rPr>
            </w:pPr>
            <w:r>
              <w:rPr>
                <w:rFonts w:cstheme="minorHAnsi"/>
                <w:sz w:val="24"/>
                <w:szCs w:val="24"/>
              </w:rPr>
              <w:t>…</w:t>
            </w:r>
          </w:p>
          <w:p w:rsidR="003B3DA6" w:rsidRPr="006F1E0D" w:rsidRDefault="003B3DA6" w:rsidP="00900513">
            <w:pPr>
              <w:pStyle w:val="Listaszerbekezds"/>
              <w:numPr>
                <w:ilvl w:val="0"/>
                <w:numId w:val="33"/>
              </w:numPr>
              <w:spacing w:after="120"/>
              <w:ind w:left="714" w:hanging="357"/>
              <w:jc w:val="both"/>
              <w:rPr>
                <w:ins w:id="236" w:author="Dell" w:date="2025-09-17T09:57:00Z"/>
                <w:rFonts w:cstheme="minorHAnsi"/>
                <w:sz w:val="24"/>
                <w:szCs w:val="24"/>
              </w:rPr>
            </w:pPr>
            <w:ins w:id="237" w:author="Dell" w:date="2025-09-17T09:57:00Z">
              <w:r w:rsidRPr="006F1E0D">
                <w:rPr>
                  <w:rFonts w:cstheme="minorHAnsi"/>
                  <w:sz w:val="24"/>
                  <w:szCs w:val="24"/>
                </w:rPr>
                <w:t>közterületfelügyelők létszámának növelése;</w:t>
              </w:r>
            </w:ins>
          </w:p>
          <w:p w:rsidR="00E727D9" w:rsidRPr="003B3DA6" w:rsidRDefault="003B3DA6" w:rsidP="00900513">
            <w:pPr>
              <w:pStyle w:val="Listaszerbekezds"/>
              <w:numPr>
                <w:ilvl w:val="0"/>
                <w:numId w:val="33"/>
              </w:numPr>
              <w:spacing w:before="120" w:after="120"/>
              <w:jc w:val="both"/>
              <w:rPr>
                <w:rFonts w:cstheme="minorHAnsi"/>
                <w:sz w:val="24"/>
                <w:szCs w:val="24"/>
              </w:rPr>
            </w:pPr>
            <w:ins w:id="238" w:author="Dell" w:date="2025-09-17T09:57:00Z">
              <w:r w:rsidRPr="006F1E0D">
                <w:rPr>
                  <w:rFonts w:cstheme="minorHAnsi"/>
                  <w:sz w:val="24"/>
                  <w:szCs w:val="24"/>
                </w:rPr>
                <w:lastRenderedPageBreak/>
                <w:t>polgárőrség további támogatása, működési területük kiterjesztése a városközpontra;</w:t>
              </w:r>
            </w:ins>
          </w:p>
        </w:tc>
      </w:tr>
      <w:tr w:rsidR="00E727D9" w:rsidRPr="00AC6D4F" w:rsidTr="00B75526">
        <w:tc>
          <w:tcPr>
            <w:tcW w:w="6204" w:type="dxa"/>
          </w:tcPr>
          <w:p w:rsidR="00E727D9" w:rsidRPr="0082084A" w:rsidRDefault="0082084A" w:rsidP="0082084A">
            <w:pPr>
              <w:spacing w:before="120" w:after="120"/>
              <w:jc w:val="both"/>
              <w:rPr>
                <w:rFonts w:cstheme="minorHAnsi"/>
                <w:sz w:val="24"/>
                <w:szCs w:val="24"/>
              </w:rPr>
            </w:pPr>
            <w:r>
              <w:rPr>
                <w:rFonts w:cstheme="minorHAnsi"/>
                <w:b/>
                <w:sz w:val="24"/>
                <w:szCs w:val="24"/>
              </w:rPr>
              <w:lastRenderedPageBreak/>
              <w:t>7.</w:t>
            </w:r>
            <w:r w:rsidRPr="00115DBE">
              <w:rPr>
                <w:rFonts w:cstheme="minorHAnsi"/>
                <w:b/>
                <w:sz w:val="24"/>
                <w:szCs w:val="24"/>
              </w:rPr>
              <w:t>3.</w:t>
            </w:r>
            <w:r w:rsidRPr="00115DBE">
              <w:rPr>
                <w:rFonts w:cstheme="minorHAnsi"/>
                <w:sz w:val="24"/>
                <w:szCs w:val="24"/>
              </w:rPr>
              <w:t xml:space="preserve"> a gyűjtött esővízből</w:t>
            </w:r>
            <w:r w:rsidRPr="006A10A1">
              <w:rPr>
                <w:rFonts w:cstheme="minorHAnsi"/>
                <w:sz w:val="24"/>
                <w:szCs w:val="24"/>
                <w:highlight w:val="yellow"/>
              </w:rPr>
              <w:t xml:space="preserve">, </w:t>
            </w:r>
            <w:proofErr w:type="spellStart"/>
            <w:r w:rsidRPr="00BF33AF">
              <w:rPr>
                <w:rFonts w:cstheme="minorHAnsi"/>
                <w:i/>
                <w:sz w:val="24"/>
                <w:szCs w:val="24"/>
                <w:highlight w:val="yellow"/>
              </w:rPr>
              <w:t>fúrott</w:t>
            </w:r>
            <w:proofErr w:type="spellEnd"/>
            <w:r w:rsidRPr="00BF33AF">
              <w:rPr>
                <w:rFonts w:cstheme="minorHAnsi"/>
                <w:i/>
                <w:sz w:val="24"/>
                <w:szCs w:val="24"/>
                <w:highlight w:val="yellow"/>
              </w:rPr>
              <w:t xml:space="preserve"> kútból</w:t>
            </w:r>
            <w:r w:rsidRPr="00115DBE">
              <w:rPr>
                <w:rFonts w:cstheme="minorHAnsi"/>
                <w:bCs/>
                <w:sz w:val="24"/>
                <w:szCs w:val="24"/>
              </w:rPr>
              <w:t xml:space="preserve"> a közeli zöldfelületek </w:t>
            </w:r>
            <w:r w:rsidRPr="00115DBE">
              <w:rPr>
                <w:rFonts w:cstheme="minorHAnsi"/>
                <w:sz w:val="24"/>
                <w:szCs w:val="24"/>
              </w:rPr>
              <w:t>öntözése;</w:t>
            </w:r>
          </w:p>
        </w:tc>
        <w:tc>
          <w:tcPr>
            <w:tcW w:w="9355" w:type="dxa"/>
          </w:tcPr>
          <w:p w:rsidR="00E727D9" w:rsidRPr="0082084A" w:rsidRDefault="0082084A" w:rsidP="0082084A">
            <w:pPr>
              <w:spacing w:before="120" w:after="120"/>
              <w:jc w:val="both"/>
              <w:rPr>
                <w:rFonts w:cstheme="minorHAnsi"/>
                <w:sz w:val="24"/>
                <w:szCs w:val="24"/>
              </w:rPr>
            </w:pPr>
            <w:r>
              <w:rPr>
                <w:rFonts w:cstheme="minorHAnsi"/>
                <w:b/>
                <w:sz w:val="24"/>
                <w:szCs w:val="24"/>
              </w:rPr>
              <w:t>7.</w:t>
            </w:r>
            <w:r w:rsidRPr="00115DBE">
              <w:rPr>
                <w:rFonts w:cstheme="minorHAnsi"/>
                <w:b/>
                <w:sz w:val="24"/>
                <w:szCs w:val="24"/>
              </w:rPr>
              <w:t>3.</w:t>
            </w:r>
            <w:r w:rsidRPr="00115DBE">
              <w:rPr>
                <w:rFonts w:cstheme="minorHAnsi"/>
                <w:sz w:val="24"/>
                <w:szCs w:val="24"/>
              </w:rPr>
              <w:t xml:space="preserve"> a gyűjtött esővízből</w:t>
            </w:r>
            <w:ins w:id="239" w:author="Dell" w:date="2025-09-17T09:59:00Z">
              <w:r>
                <w:rPr>
                  <w:rFonts w:cstheme="minorHAnsi"/>
                  <w:sz w:val="24"/>
                  <w:szCs w:val="24"/>
                </w:rPr>
                <w:t xml:space="preserve">, </w:t>
              </w:r>
              <w:proofErr w:type="spellStart"/>
              <w:r>
                <w:rPr>
                  <w:rFonts w:cstheme="minorHAnsi"/>
                  <w:sz w:val="24"/>
                  <w:szCs w:val="24"/>
                </w:rPr>
                <w:t>fúrott</w:t>
              </w:r>
              <w:proofErr w:type="spellEnd"/>
              <w:r>
                <w:rPr>
                  <w:rFonts w:cstheme="minorHAnsi"/>
                  <w:sz w:val="24"/>
                  <w:szCs w:val="24"/>
                </w:rPr>
                <w:t xml:space="preserve"> kútból</w:t>
              </w:r>
            </w:ins>
            <w:r w:rsidRPr="00115DBE">
              <w:rPr>
                <w:rFonts w:cstheme="minorHAnsi"/>
                <w:bCs/>
                <w:sz w:val="24"/>
                <w:szCs w:val="24"/>
              </w:rPr>
              <w:t xml:space="preserve"> a közeli zöldfelületek </w:t>
            </w:r>
            <w:r w:rsidRPr="00115DBE">
              <w:rPr>
                <w:rFonts w:cstheme="minorHAnsi"/>
                <w:sz w:val="24"/>
                <w:szCs w:val="24"/>
              </w:rPr>
              <w:t>öntözése;</w:t>
            </w:r>
          </w:p>
        </w:tc>
      </w:tr>
      <w:tr w:rsidR="00851695" w:rsidRPr="00AC6D4F" w:rsidTr="00B75526">
        <w:tc>
          <w:tcPr>
            <w:tcW w:w="6204" w:type="dxa"/>
          </w:tcPr>
          <w:p w:rsidR="00851695" w:rsidRPr="006A10A1" w:rsidRDefault="00851695" w:rsidP="00851695">
            <w:pPr>
              <w:spacing w:before="120"/>
              <w:ind w:left="567" w:hanging="567"/>
              <w:rPr>
                <w:strike/>
                <w:sz w:val="24"/>
                <w:szCs w:val="24"/>
              </w:rPr>
            </w:pPr>
            <w:r w:rsidRPr="00887AB1">
              <w:rPr>
                <w:rFonts w:cstheme="minorHAnsi"/>
                <w:b/>
                <w:sz w:val="24"/>
                <w:szCs w:val="24"/>
              </w:rPr>
              <w:t>8.8.</w:t>
            </w:r>
            <w:r>
              <w:rPr>
                <w:rFonts w:cstheme="minorHAnsi"/>
                <w:sz w:val="24"/>
                <w:szCs w:val="24"/>
              </w:rPr>
              <w:tab/>
            </w:r>
            <w:r w:rsidRPr="00887AB1">
              <w:rPr>
                <w:sz w:val="24"/>
                <w:szCs w:val="24"/>
              </w:rPr>
              <w:t xml:space="preserve">az idősek nappali ellátásának bővítésére jelentős lakossági igény mutatkozik, </w:t>
            </w:r>
            <w:r w:rsidRPr="006A10A1">
              <w:rPr>
                <w:strike/>
                <w:sz w:val="24"/>
                <w:szCs w:val="24"/>
              </w:rPr>
              <w:t>az Önkormányzatnak ezért ki kell alakítania álláspontját a korábbi tüdőgondozó épületének hasznosítására vonatkozóan; ezt követően lehet</w:t>
            </w:r>
          </w:p>
          <w:p w:rsidR="00851695" w:rsidRPr="00363A97" w:rsidRDefault="00851695" w:rsidP="00900513">
            <w:pPr>
              <w:pStyle w:val="Listaszerbekezds"/>
              <w:numPr>
                <w:ilvl w:val="0"/>
                <w:numId w:val="13"/>
              </w:numPr>
              <w:spacing w:after="160"/>
              <w:rPr>
                <w:i/>
                <w:sz w:val="24"/>
                <w:szCs w:val="24"/>
                <w:highlight w:val="yellow"/>
              </w:rPr>
            </w:pPr>
            <w:r w:rsidRPr="00BF33AF">
              <w:rPr>
                <w:i/>
                <w:sz w:val="24"/>
                <w:szCs w:val="24"/>
                <w:highlight w:val="yellow"/>
              </w:rPr>
              <w:t>Korábbi tüdőgondozó épületét az államtól visszaigényelni, elhelyezkedésének és jellegének legmegfelelőbb funkciót megtalálni.</w:t>
            </w:r>
            <w:r w:rsidR="00363A97">
              <w:rPr>
                <w:i/>
                <w:sz w:val="24"/>
                <w:szCs w:val="24"/>
                <w:highlight w:val="yellow"/>
              </w:rPr>
              <w:t xml:space="preserve"> …</w:t>
            </w:r>
          </w:p>
        </w:tc>
        <w:tc>
          <w:tcPr>
            <w:tcW w:w="9355" w:type="dxa"/>
            <w:vAlign w:val="center"/>
          </w:tcPr>
          <w:p w:rsidR="00851695" w:rsidRPr="00B75526" w:rsidRDefault="00851695" w:rsidP="00B75526">
            <w:pPr>
              <w:spacing w:before="120" w:after="120"/>
              <w:ind w:left="567" w:hanging="567"/>
              <w:jc w:val="center"/>
              <w:rPr>
                <w:rFonts w:cstheme="minorHAnsi"/>
                <w:i/>
                <w:sz w:val="24"/>
                <w:szCs w:val="24"/>
              </w:rPr>
            </w:pPr>
            <w:r w:rsidRPr="00B75526">
              <w:rPr>
                <w:rFonts w:cstheme="minorHAnsi"/>
                <w:i/>
                <w:sz w:val="24"/>
                <w:szCs w:val="24"/>
              </w:rPr>
              <w:t>lásd V</w:t>
            </w:r>
            <w:r w:rsidR="000A6869" w:rsidRPr="00B75526">
              <w:rPr>
                <w:rFonts w:cstheme="minorHAnsi"/>
                <w:i/>
                <w:sz w:val="24"/>
                <w:szCs w:val="24"/>
              </w:rPr>
              <w:t>I</w:t>
            </w:r>
            <w:r w:rsidRPr="00B75526">
              <w:rPr>
                <w:rFonts w:cstheme="minorHAnsi"/>
                <w:i/>
                <w:sz w:val="24"/>
                <w:szCs w:val="24"/>
              </w:rPr>
              <w:t>I.</w:t>
            </w:r>
          </w:p>
        </w:tc>
      </w:tr>
      <w:tr w:rsidR="00E727D9" w:rsidRPr="00AC6D4F" w:rsidTr="00B75526">
        <w:tc>
          <w:tcPr>
            <w:tcW w:w="6204" w:type="dxa"/>
          </w:tcPr>
          <w:p w:rsidR="00E727D9" w:rsidRPr="00393F82" w:rsidRDefault="00393F82" w:rsidP="00851695">
            <w:pPr>
              <w:spacing w:before="120" w:after="120"/>
              <w:ind w:left="567" w:hanging="567"/>
              <w:rPr>
                <w:rFonts w:cstheme="minorHAnsi"/>
                <w:i/>
                <w:sz w:val="24"/>
                <w:szCs w:val="24"/>
              </w:rPr>
            </w:pPr>
            <w:ins w:id="240" w:author="Dell" w:date="2025-10-05T08:41:00Z">
              <w:r w:rsidRPr="002E1265">
                <w:rPr>
                  <w:rFonts w:cstheme="minorHAnsi"/>
                  <w:b/>
                  <w:sz w:val="24"/>
                  <w:szCs w:val="24"/>
                  <w:highlight w:val="yellow"/>
                </w:rPr>
                <w:t>ÚJ</w:t>
              </w:r>
              <w:r w:rsidRPr="002E1265">
                <w:rPr>
                  <w:rFonts w:cstheme="minorHAnsi"/>
                  <w:sz w:val="24"/>
                  <w:szCs w:val="24"/>
                  <w:highlight w:val="yellow"/>
                </w:rPr>
                <w:tab/>
                <w:t>Zsinagóga előtti parkhoz hozzácsatolt terület funkcióval való megtöltése</w:t>
              </w:r>
              <w:r>
                <w:rPr>
                  <w:rFonts w:cstheme="minorHAnsi"/>
                  <w:sz w:val="24"/>
                  <w:szCs w:val="24"/>
                  <w:highlight w:val="yellow"/>
                </w:rPr>
                <w:t>, illeszkedve a meglévő térhez</w:t>
              </w:r>
            </w:ins>
            <w:r w:rsidR="00851695">
              <w:rPr>
                <w:rFonts w:cstheme="minorHAnsi"/>
                <w:sz w:val="24"/>
                <w:szCs w:val="24"/>
                <w:highlight w:val="yellow"/>
              </w:rPr>
              <w:t xml:space="preserve"> </w:t>
            </w:r>
            <w:ins w:id="241" w:author="Dell" w:date="2025-10-05T08:41:00Z">
              <w:r w:rsidRPr="002E1265">
                <w:rPr>
                  <w:rFonts w:cstheme="minorHAnsi"/>
                  <w:b/>
                  <w:i/>
                  <w:sz w:val="24"/>
                  <w:szCs w:val="24"/>
                  <w:highlight w:val="cyan"/>
                </w:rPr>
                <w:t xml:space="preserve">Egy új pont beillesztésével szeretném kérni beilleszteni </w:t>
              </w:r>
            </w:ins>
          </w:p>
        </w:tc>
        <w:tc>
          <w:tcPr>
            <w:tcW w:w="9355" w:type="dxa"/>
          </w:tcPr>
          <w:p w:rsidR="00393F82" w:rsidRPr="000F42C8" w:rsidRDefault="00393F82" w:rsidP="00393F82">
            <w:pPr>
              <w:spacing w:before="120" w:after="120"/>
              <w:ind w:left="567" w:hanging="567"/>
              <w:rPr>
                <w:ins w:id="242" w:author="Dell" w:date="2025-10-05T08:42:00Z"/>
                <w:rFonts w:cstheme="minorHAnsi"/>
                <w:sz w:val="24"/>
                <w:szCs w:val="24"/>
              </w:rPr>
            </w:pPr>
            <w:ins w:id="243" w:author="Dell" w:date="2025-10-05T08:42:00Z">
              <w:r w:rsidRPr="000F42C8">
                <w:rPr>
                  <w:rFonts w:cstheme="minorHAnsi"/>
                  <w:b/>
                  <w:sz w:val="24"/>
                  <w:szCs w:val="24"/>
                </w:rPr>
                <w:t>8.1</w:t>
              </w:r>
              <w:r>
                <w:rPr>
                  <w:rFonts w:cstheme="minorHAnsi"/>
                  <w:b/>
                  <w:sz w:val="24"/>
                  <w:szCs w:val="24"/>
                </w:rPr>
                <w:t>4</w:t>
              </w:r>
              <w:r w:rsidRPr="000F42C8">
                <w:rPr>
                  <w:rFonts w:cstheme="minorHAnsi"/>
                  <w:b/>
                  <w:sz w:val="24"/>
                  <w:szCs w:val="24"/>
                </w:rPr>
                <w:t>.</w:t>
              </w:r>
              <w:r w:rsidRPr="000F42C8">
                <w:rPr>
                  <w:rFonts w:cstheme="minorHAnsi"/>
                  <w:sz w:val="24"/>
                  <w:szCs w:val="24"/>
                </w:rPr>
                <w:tab/>
                <w:t>Zsinagóga előtti parkhoz hozzácsatolt terület funkcióval való megtöltése, illeszkedve a meglévő térhez;</w:t>
              </w:r>
            </w:ins>
          </w:p>
          <w:p w:rsidR="00E727D9" w:rsidRDefault="00E727D9" w:rsidP="00E47911">
            <w:pPr>
              <w:spacing w:before="240" w:after="120"/>
              <w:jc w:val="both"/>
              <w:rPr>
                <w:rFonts w:cstheme="minorHAnsi"/>
                <w:b/>
                <w:sz w:val="24"/>
                <w:szCs w:val="24"/>
              </w:rPr>
            </w:pPr>
          </w:p>
        </w:tc>
      </w:tr>
      <w:tr w:rsidR="00E727D9" w:rsidRPr="00AC6D4F" w:rsidTr="00B75526">
        <w:tc>
          <w:tcPr>
            <w:tcW w:w="6204" w:type="dxa"/>
          </w:tcPr>
          <w:p w:rsidR="00E727D9" w:rsidRPr="00393F82" w:rsidRDefault="00393F82" w:rsidP="00393F82">
            <w:pPr>
              <w:spacing w:before="120" w:after="120"/>
              <w:ind w:left="567" w:hanging="567"/>
              <w:rPr>
                <w:rFonts w:cstheme="minorHAnsi"/>
                <w:strike/>
                <w:sz w:val="24"/>
                <w:szCs w:val="24"/>
              </w:rPr>
            </w:pPr>
            <w:ins w:id="244" w:author="Dell" w:date="2025-10-05T08:43:00Z">
              <w:r w:rsidRPr="00BF33AF">
                <w:rPr>
                  <w:rFonts w:cstheme="minorHAnsi"/>
                  <w:b/>
                  <w:strike/>
                  <w:sz w:val="24"/>
                  <w:szCs w:val="24"/>
                  <w:highlight w:val="yellow"/>
                </w:rPr>
                <w:t>8.22.</w:t>
              </w:r>
              <w:r w:rsidRPr="00BF33AF">
                <w:rPr>
                  <w:rFonts w:cstheme="minorHAnsi"/>
                  <w:strike/>
                  <w:sz w:val="24"/>
                  <w:szCs w:val="24"/>
                  <w:highlight w:val="yellow"/>
                </w:rPr>
                <w:tab/>
                <w:t xml:space="preserve">belátható időn belül beépíteni nem tervezett önkormányzati tulajdonú telkek zöldfelületként való </w:t>
              </w:r>
              <w:proofErr w:type="gramStart"/>
              <w:r w:rsidRPr="00BF33AF">
                <w:rPr>
                  <w:rFonts w:cstheme="minorHAnsi"/>
                  <w:strike/>
                  <w:sz w:val="24"/>
                  <w:szCs w:val="24"/>
                  <w:highlight w:val="yellow"/>
                </w:rPr>
                <w:t>hasznosítása;</w:t>
              </w:r>
              <w:r>
                <w:rPr>
                  <w:rFonts w:cstheme="minorHAnsi"/>
                  <w:sz w:val="24"/>
                  <w:szCs w:val="24"/>
                  <w:highlight w:val="cyan"/>
                </w:rPr>
                <w:t>javítani</w:t>
              </w:r>
              <w:proofErr w:type="gramEnd"/>
              <w:r>
                <w:rPr>
                  <w:rFonts w:cstheme="minorHAnsi"/>
                  <w:sz w:val="24"/>
                  <w:szCs w:val="24"/>
                  <w:highlight w:val="cyan"/>
                </w:rPr>
                <w:t xml:space="preserve"> vagy törölni , nem értelmes</w:t>
              </w:r>
            </w:ins>
          </w:p>
        </w:tc>
        <w:tc>
          <w:tcPr>
            <w:tcW w:w="9355" w:type="dxa"/>
          </w:tcPr>
          <w:p w:rsidR="00393F82" w:rsidRPr="00237A14" w:rsidRDefault="00393F82" w:rsidP="00393F82">
            <w:pPr>
              <w:spacing w:after="120"/>
              <w:ind w:left="885" w:hanging="885"/>
              <w:rPr>
                <w:ins w:id="245" w:author="Dell" w:date="2025-10-05T08:45:00Z"/>
                <w:rFonts w:cstheme="minorHAnsi"/>
                <w:sz w:val="24"/>
                <w:szCs w:val="24"/>
              </w:rPr>
            </w:pPr>
            <w:r w:rsidRPr="006A63BD">
              <w:rPr>
                <w:rFonts w:cstheme="minorHAnsi"/>
                <w:b/>
                <w:sz w:val="24"/>
                <w:szCs w:val="24"/>
              </w:rPr>
              <w:t>8.</w:t>
            </w:r>
            <w:del w:id="246" w:author="Dell" w:date="2025-10-05T08:46:00Z">
              <w:r w:rsidRPr="006A63BD" w:rsidDel="00393F82">
                <w:rPr>
                  <w:rFonts w:cstheme="minorHAnsi"/>
                  <w:b/>
                  <w:sz w:val="24"/>
                  <w:szCs w:val="24"/>
                </w:rPr>
                <w:delText>2</w:delText>
              </w:r>
              <w:r w:rsidDel="00393F82">
                <w:rPr>
                  <w:rFonts w:cstheme="minorHAnsi"/>
                  <w:b/>
                  <w:sz w:val="24"/>
                  <w:szCs w:val="24"/>
                </w:rPr>
                <w:delText>1</w:delText>
              </w:r>
            </w:del>
            <w:ins w:id="247" w:author="Dell" w:date="2025-10-05T08:46:00Z">
              <w:r>
                <w:rPr>
                  <w:rFonts w:cstheme="minorHAnsi"/>
                  <w:b/>
                  <w:sz w:val="24"/>
                  <w:szCs w:val="24"/>
                </w:rPr>
                <w:t>25</w:t>
              </w:r>
            </w:ins>
            <w:r w:rsidRPr="006A63BD">
              <w:rPr>
                <w:rFonts w:cstheme="minorHAnsi"/>
                <w:b/>
                <w:sz w:val="24"/>
                <w:szCs w:val="24"/>
              </w:rPr>
              <w:t>.</w:t>
            </w:r>
            <w:r w:rsidRPr="006A63BD">
              <w:rPr>
                <w:rFonts w:cstheme="minorHAnsi"/>
                <w:sz w:val="24"/>
                <w:szCs w:val="24"/>
              </w:rPr>
              <w:tab/>
            </w:r>
            <w:ins w:id="248" w:author="Dell" w:date="2025-10-05T08:45:00Z">
              <w:r>
                <w:rPr>
                  <w:rFonts w:cstheme="minorHAnsi"/>
                  <w:sz w:val="24"/>
                  <w:szCs w:val="24"/>
                </w:rPr>
                <w:t xml:space="preserve">a </w:t>
              </w:r>
            </w:ins>
            <w:r w:rsidRPr="00237A14">
              <w:rPr>
                <w:rFonts w:cstheme="minorHAnsi"/>
                <w:sz w:val="24"/>
                <w:szCs w:val="24"/>
              </w:rPr>
              <w:t xml:space="preserve">belátható időn belül beépíteni nem tervezett önkormányzati tulajdonú telkek zöldfelületként </w:t>
            </w:r>
            <w:del w:id="249" w:author="Dell" w:date="2025-10-05T08:45:00Z">
              <w:r w:rsidDel="00393F82">
                <w:rPr>
                  <w:rFonts w:cstheme="minorHAnsi"/>
                  <w:sz w:val="24"/>
                  <w:szCs w:val="24"/>
                </w:rPr>
                <w:delText>való</w:delText>
              </w:r>
              <w:r w:rsidRPr="00237A14" w:rsidDel="00393F82">
                <w:rPr>
                  <w:rFonts w:cstheme="minorHAnsi"/>
                  <w:sz w:val="24"/>
                  <w:szCs w:val="24"/>
                </w:rPr>
                <w:delText xml:space="preserve"> </w:delText>
              </w:r>
            </w:del>
            <w:ins w:id="250" w:author="Dell" w:date="2025-10-05T08:45:00Z">
              <w:r>
                <w:rPr>
                  <w:rFonts w:cstheme="minorHAnsi"/>
                  <w:sz w:val="24"/>
                  <w:szCs w:val="24"/>
                </w:rPr>
                <w:t>történő</w:t>
              </w:r>
              <w:r w:rsidRPr="00237A14">
                <w:rPr>
                  <w:rFonts w:cstheme="minorHAnsi"/>
                  <w:sz w:val="24"/>
                  <w:szCs w:val="24"/>
                </w:rPr>
                <w:t xml:space="preserve"> </w:t>
              </w:r>
            </w:ins>
            <w:r w:rsidRPr="00237A14">
              <w:rPr>
                <w:rFonts w:cstheme="minorHAnsi"/>
                <w:sz w:val="24"/>
                <w:szCs w:val="24"/>
              </w:rPr>
              <w:t>hasznosítása</w:t>
            </w:r>
            <w:r w:rsidRPr="006A63BD">
              <w:rPr>
                <w:rFonts w:cstheme="minorHAnsi"/>
                <w:sz w:val="24"/>
                <w:szCs w:val="24"/>
              </w:rPr>
              <w:t>;</w:t>
            </w:r>
          </w:p>
          <w:p w:rsidR="00E727D9" w:rsidRDefault="00E727D9" w:rsidP="00E47911">
            <w:pPr>
              <w:spacing w:before="240" w:after="120"/>
              <w:jc w:val="both"/>
              <w:rPr>
                <w:rFonts w:cstheme="minorHAnsi"/>
                <w:b/>
                <w:sz w:val="24"/>
                <w:szCs w:val="24"/>
              </w:rPr>
            </w:pPr>
          </w:p>
        </w:tc>
      </w:tr>
      <w:tr w:rsidR="00E727D9" w:rsidRPr="00AC6D4F" w:rsidTr="00B75526">
        <w:tc>
          <w:tcPr>
            <w:tcW w:w="6204" w:type="dxa"/>
          </w:tcPr>
          <w:p w:rsidR="00B662D3" w:rsidRPr="00115DBE" w:rsidRDefault="00B662D3" w:rsidP="00B662D3">
            <w:pPr>
              <w:spacing w:before="120" w:after="120"/>
              <w:jc w:val="both"/>
              <w:rPr>
                <w:rFonts w:cstheme="minorHAnsi"/>
                <w:b/>
                <w:sz w:val="28"/>
                <w:szCs w:val="28"/>
              </w:rPr>
            </w:pPr>
            <w:r>
              <w:rPr>
                <w:rFonts w:cstheme="minorHAnsi"/>
                <w:b/>
                <w:sz w:val="28"/>
                <w:szCs w:val="28"/>
              </w:rPr>
              <w:t>10.</w:t>
            </w:r>
            <w:r w:rsidRPr="0042449D">
              <w:rPr>
                <w:rFonts w:cstheme="minorHAnsi"/>
                <w:b/>
                <w:sz w:val="28"/>
                <w:szCs w:val="28"/>
              </w:rPr>
              <w:t xml:space="preserve"> BÉRLAKÁSÉPÍTÉS</w:t>
            </w:r>
          </w:p>
          <w:p w:rsidR="00914DC0" w:rsidRDefault="00B662D3" w:rsidP="00914DC0">
            <w:pPr>
              <w:spacing w:before="120" w:after="120"/>
              <w:rPr>
                <w:i/>
                <w:sz w:val="24"/>
                <w:szCs w:val="24"/>
                <w:highlight w:val="cyan"/>
              </w:rPr>
            </w:pPr>
            <w:r w:rsidRPr="002E1265">
              <w:rPr>
                <w:i/>
                <w:sz w:val="24"/>
                <w:szCs w:val="24"/>
                <w:highlight w:val="cyan"/>
              </w:rPr>
              <w:lastRenderedPageBreak/>
              <w:t xml:space="preserve">A </w:t>
            </w:r>
            <w:r>
              <w:rPr>
                <w:i/>
                <w:sz w:val="24"/>
                <w:szCs w:val="24"/>
                <w:highlight w:val="cyan"/>
              </w:rPr>
              <w:t>teljes 10 pont törlését javaslom, véleményem szerint ez az elkövetkezendő években legkevésbé megvalósítható program</w:t>
            </w:r>
            <w:r w:rsidR="00914DC0">
              <w:rPr>
                <w:i/>
                <w:sz w:val="24"/>
                <w:szCs w:val="24"/>
                <w:highlight w:val="cyan"/>
              </w:rPr>
              <w:t xml:space="preserve">. </w:t>
            </w:r>
          </w:p>
          <w:p w:rsidR="00B662D3" w:rsidRPr="002E1265" w:rsidRDefault="00914DC0" w:rsidP="00914DC0">
            <w:pPr>
              <w:spacing w:before="120" w:after="120"/>
              <w:rPr>
                <w:i/>
                <w:sz w:val="24"/>
                <w:szCs w:val="24"/>
              </w:rPr>
            </w:pPr>
            <w:r>
              <w:rPr>
                <w:i/>
                <w:sz w:val="24"/>
                <w:szCs w:val="24"/>
                <w:highlight w:val="cyan"/>
              </w:rPr>
              <w:t>…</w:t>
            </w:r>
          </w:p>
          <w:p w:rsidR="00B662D3" w:rsidRPr="00A909DB" w:rsidRDefault="00B662D3" w:rsidP="00B662D3">
            <w:pPr>
              <w:spacing w:before="120" w:after="120"/>
              <w:rPr>
                <w:sz w:val="24"/>
                <w:szCs w:val="24"/>
              </w:rPr>
            </w:pPr>
            <w:r w:rsidRPr="00BB7C2D">
              <w:rPr>
                <w:b/>
                <w:sz w:val="24"/>
                <w:szCs w:val="24"/>
              </w:rPr>
              <w:t>10.1.</w:t>
            </w:r>
            <w:r w:rsidRPr="00A909DB">
              <w:rPr>
                <w:sz w:val="24"/>
                <w:szCs w:val="24"/>
              </w:rPr>
              <w:t xml:space="preserve">A bérlakások számának növelésére jelentős </w:t>
            </w:r>
            <w:r>
              <w:rPr>
                <w:sz w:val="24"/>
                <w:szCs w:val="24"/>
              </w:rPr>
              <w:t xml:space="preserve">a </w:t>
            </w:r>
            <w:r w:rsidRPr="00A909DB">
              <w:rPr>
                <w:sz w:val="24"/>
                <w:szCs w:val="24"/>
              </w:rPr>
              <w:t>lakossági igény, amely mindig megmutatkozik, valahányszor pályázni lehet egy megüresedő lakásra.</w:t>
            </w:r>
          </w:p>
          <w:p w:rsidR="00B662D3" w:rsidRPr="00BF33AF" w:rsidRDefault="00B662D3" w:rsidP="00B662D3">
            <w:pPr>
              <w:rPr>
                <w:strike/>
                <w:sz w:val="24"/>
                <w:szCs w:val="24"/>
                <w:highlight w:val="yellow"/>
              </w:rPr>
            </w:pPr>
            <w:r w:rsidRPr="00BF33AF">
              <w:rPr>
                <w:b/>
                <w:strike/>
                <w:sz w:val="24"/>
                <w:szCs w:val="24"/>
                <w:highlight w:val="yellow"/>
              </w:rPr>
              <w:t>10.2.</w:t>
            </w:r>
            <w:r w:rsidRPr="00BF33AF">
              <w:rPr>
                <w:strike/>
                <w:sz w:val="24"/>
                <w:szCs w:val="24"/>
                <w:highlight w:val="yellow"/>
              </w:rPr>
              <w:t xml:space="preserve"> Ezt az Önkormányzat sem hagyhatja figyelmen kívül, amikor saját, e célra fordítható erőforrásainak felhasználásáról dönt:</w:t>
            </w:r>
          </w:p>
          <w:p w:rsidR="00B662D3" w:rsidRDefault="00B662D3" w:rsidP="00900513">
            <w:pPr>
              <w:pStyle w:val="Listaszerbekezds"/>
              <w:numPr>
                <w:ilvl w:val="0"/>
                <w:numId w:val="8"/>
              </w:numPr>
              <w:rPr>
                <w:strike/>
                <w:sz w:val="24"/>
                <w:szCs w:val="24"/>
                <w:highlight w:val="yellow"/>
              </w:rPr>
            </w:pPr>
            <w:r w:rsidRPr="00BF33AF">
              <w:rPr>
                <w:strike/>
                <w:sz w:val="24"/>
                <w:szCs w:val="24"/>
                <w:highlight w:val="yellow"/>
              </w:rPr>
              <w:t>önkormányzati tulajdonú üres telkek,</w:t>
            </w:r>
          </w:p>
          <w:p w:rsidR="00E727D9" w:rsidRPr="00914DC0" w:rsidRDefault="00914DC0" w:rsidP="00900513">
            <w:pPr>
              <w:pStyle w:val="Listaszerbekezds"/>
              <w:numPr>
                <w:ilvl w:val="0"/>
                <w:numId w:val="8"/>
              </w:numPr>
              <w:rPr>
                <w:strike/>
                <w:sz w:val="24"/>
                <w:szCs w:val="24"/>
                <w:highlight w:val="yellow"/>
              </w:rPr>
            </w:pPr>
            <w:r>
              <w:rPr>
                <w:strike/>
                <w:sz w:val="24"/>
                <w:szCs w:val="24"/>
                <w:highlight w:val="yellow"/>
              </w:rPr>
              <w:t>…</w:t>
            </w:r>
          </w:p>
        </w:tc>
        <w:tc>
          <w:tcPr>
            <w:tcW w:w="9355" w:type="dxa"/>
            <w:vAlign w:val="center"/>
          </w:tcPr>
          <w:p w:rsidR="00E727D9" w:rsidRPr="00B75526" w:rsidRDefault="00E47911" w:rsidP="00B75526">
            <w:pPr>
              <w:spacing w:before="120" w:after="120"/>
              <w:jc w:val="center"/>
              <w:rPr>
                <w:rFonts w:cstheme="minorHAnsi"/>
                <w:i/>
                <w:sz w:val="24"/>
                <w:szCs w:val="24"/>
              </w:rPr>
            </w:pPr>
            <w:r w:rsidRPr="00B75526">
              <w:rPr>
                <w:rFonts w:cstheme="minorHAnsi"/>
                <w:i/>
                <w:sz w:val="24"/>
                <w:szCs w:val="24"/>
              </w:rPr>
              <w:lastRenderedPageBreak/>
              <w:t>lásd VI.</w:t>
            </w:r>
          </w:p>
        </w:tc>
      </w:tr>
      <w:tr w:rsidR="00E47911" w:rsidRPr="00AC6D4F" w:rsidTr="00B75526">
        <w:tc>
          <w:tcPr>
            <w:tcW w:w="6204" w:type="dxa"/>
          </w:tcPr>
          <w:p w:rsidR="00E47911" w:rsidRDefault="00E47911" w:rsidP="00B662D3">
            <w:pPr>
              <w:spacing w:before="120"/>
              <w:jc w:val="both"/>
              <w:rPr>
                <w:strike/>
                <w:sz w:val="24"/>
                <w:szCs w:val="24"/>
              </w:rPr>
            </w:pPr>
            <w:r w:rsidRPr="00BF33AF">
              <w:rPr>
                <w:b/>
                <w:strike/>
                <w:sz w:val="24"/>
                <w:szCs w:val="24"/>
                <w:highlight w:val="yellow"/>
              </w:rPr>
              <w:t>10.6.</w:t>
            </w:r>
            <w:r w:rsidRPr="00BF33AF">
              <w:rPr>
                <w:strike/>
                <w:sz w:val="24"/>
                <w:szCs w:val="24"/>
                <w:highlight w:val="yellow"/>
              </w:rPr>
              <w:t>Az Önkormányzat tervei között szerepel a vásártér közművesítése, majd ezt követően megfelelő konstrukcióban ott lakópark építése az önkormányzati tulajdonú lakások hasznosításával vagy szórakoztató centrum kialakítása.</w:t>
            </w:r>
          </w:p>
          <w:p w:rsidR="00B662D3" w:rsidRDefault="00B662D3" w:rsidP="00B662D3">
            <w:pPr>
              <w:jc w:val="both"/>
              <w:rPr>
                <w:sz w:val="24"/>
                <w:szCs w:val="24"/>
              </w:rPr>
            </w:pPr>
            <w:r w:rsidRPr="00B662D3">
              <w:rPr>
                <w:sz w:val="24"/>
                <w:szCs w:val="24"/>
              </w:rPr>
              <w:t>…</w:t>
            </w:r>
          </w:p>
          <w:p w:rsidR="00B662D3" w:rsidRPr="00B5775E" w:rsidRDefault="00B662D3" w:rsidP="00B662D3">
            <w:pPr>
              <w:spacing w:after="120"/>
              <w:ind w:left="567" w:hanging="567"/>
              <w:rPr>
                <w:rFonts w:cstheme="minorHAnsi"/>
                <w:b/>
                <w:sz w:val="24"/>
                <w:szCs w:val="24"/>
              </w:rPr>
            </w:pPr>
            <w:r w:rsidRPr="00B5775E">
              <w:rPr>
                <w:rFonts w:cstheme="minorHAnsi"/>
                <w:b/>
                <w:sz w:val="24"/>
                <w:szCs w:val="24"/>
              </w:rPr>
              <w:t>11.4. Vásártér</w:t>
            </w:r>
          </w:p>
          <w:p w:rsidR="00B662D3" w:rsidRPr="00B5775E" w:rsidRDefault="00B662D3" w:rsidP="00B662D3">
            <w:pPr>
              <w:spacing w:after="120"/>
              <w:rPr>
                <w:rFonts w:cstheme="minorHAnsi"/>
                <w:sz w:val="24"/>
                <w:szCs w:val="24"/>
              </w:rPr>
            </w:pPr>
            <w:r w:rsidRPr="00B5775E">
              <w:rPr>
                <w:rFonts w:cstheme="minorHAnsi"/>
                <w:sz w:val="24"/>
                <w:szCs w:val="24"/>
                <w:highlight w:val="yellow"/>
              </w:rPr>
              <w:t>Vásártér legoptimálisabb hasznosítási lehetőségeinek megvizsgálása</w:t>
            </w:r>
          </w:p>
          <w:p w:rsidR="00B662D3" w:rsidRPr="00B662D3" w:rsidRDefault="00B662D3" w:rsidP="00B662D3">
            <w:pPr>
              <w:spacing w:after="120"/>
              <w:rPr>
                <w:rFonts w:cstheme="minorHAnsi"/>
                <w:strike/>
                <w:sz w:val="24"/>
                <w:szCs w:val="24"/>
              </w:rPr>
            </w:pPr>
            <w:r w:rsidRPr="00B76C56">
              <w:rPr>
                <w:rFonts w:cstheme="minorHAnsi"/>
                <w:strike/>
                <w:sz w:val="24"/>
                <w:szCs w:val="24"/>
                <w:highlight w:val="yellow"/>
              </w:rPr>
              <w:t>A vásártér legcélszerűbb hasznosítása – minthogy a régi vásárok már nem térnek vissza és a szórakoztató centrum sem épülhet fel ott – a terület közművesítése és lakópark építése.</w:t>
            </w:r>
          </w:p>
        </w:tc>
        <w:tc>
          <w:tcPr>
            <w:tcW w:w="9355" w:type="dxa"/>
          </w:tcPr>
          <w:p w:rsidR="00B662D3" w:rsidRPr="00E47911" w:rsidDel="003A3EDE" w:rsidRDefault="00B662D3" w:rsidP="00B662D3">
            <w:pPr>
              <w:spacing w:before="120"/>
              <w:ind w:left="425" w:hanging="425"/>
              <w:jc w:val="both"/>
              <w:rPr>
                <w:del w:id="251" w:author="Dell" w:date="2025-10-05T10:17:00Z"/>
                <w:sz w:val="24"/>
                <w:szCs w:val="24"/>
              </w:rPr>
            </w:pPr>
            <w:del w:id="252" w:author="Dell" w:date="2025-10-05T10:17:00Z">
              <w:r w:rsidDel="003A3EDE">
                <w:rPr>
                  <w:b/>
                  <w:sz w:val="24"/>
                  <w:szCs w:val="24"/>
                </w:rPr>
                <w:delText>10.3</w:delText>
              </w:r>
              <w:r w:rsidRPr="00115DBE" w:rsidDel="003A3EDE">
                <w:rPr>
                  <w:b/>
                  <w:sz w:val="24"/>
                  <w:szCs w:val="24"/>
                </w:rPr>
                <w:delText>.</w:delText>
              </w:r>
              <w:r w:rsidRPr="00115DBE" w:rsidDel="003A3EDE">
                <w:rPr>
                  <w:sz w:val="24"/>
                  <w:szCs w:val="24"/>
                </w:rPr>
                <w:delText xml:space="preserve"> a vásártér közművesítése, majd ezt követően megfelelő konstrukcióban ott lakópark építése az önkormányzati tulajdonú lakások hasznosításával</w:delText>
              </w:r>
              <w:r w:rsidDel="003A3EDE">
                <w:rPr>
                  <w:sz w:val="24"/>
                  <w:szCs w:val="24"/>
                </w:rPr>
                <w:delText xml:space="preserve"> vagy szórakoztató centrum kialakítása.</w:delText>
              </w:r>
            </w:del>
          </w:p>
          <w:p w:rsidR="00E47911" w:rsidRDefault="00B662D3" w:rsidP="00B662D3">
            <w:pPr>
              <w:jc w:val="both"/>
              <w:rPr>
                <w:rFonts w:cstheme="minorHAnsi"/>
                <w:sz w:val="24"/>
                <w:szCs w:val="24"/>
              </w:rPr>
            </w:pPr>
            <w:r>
              <w:rPr>
                <w:rFonts w:cstheme="minorHAnsi"/>
                <w:sz w:val="24"/>
                <w:szCs w:val="24"/>
              </w:rPr>
              <w:t>…</w:t>
            </w:r>
          </w:p>
          <w:p w:rsidR="00B662D3" w:rsidRPr="00B5775E" w:rsidRDefault="00B662D3" w:rsidP="00B662D3">
            <w:pPr>
              <w:spacing w:after="120"/>
              <w:ind w:left="567" w:hanging="567"/>
              <w:rPr>
                <w:rFonts w:cstheme="minorHAnsi"/>
                <w:b/>
                <w:sz w:val="24"/>
                <w:szCs w:val="24"/>
              </w:rPr>
            </w:pPr>
            <w:r w:rsidRPr="00B5775E">
              <w:rPr>
                <w:rFonts w:cstheme="minorHAnsi"/>
                <w:b/>
                <w:sz w:val="24"/>
                <w:szCs w:val="24"/>
              </w:rPr>
              <w:t>11.4. Vásártér</w:t>
            </w:r>
          </w:p>
          <w:p w:rsidR="00B662D3" w:rsidRPr="00B662D3" w:rsidRDefault="00B662D3" w:rsidP="00B662D3">
            <w:pPr>
              <w:spacing w:after="120"/>
              <w:rPr>
                <w:ins w:id="253" w:author="Dell" w:date="2025-10-05T10:08:00Z"/>
                <w:rFonts w:cstheme="minorHAnsi"/>
                <w:sz w:val="24"/>
                <w:szCs w:val="24"/>
              </w:rPr>
            </w:pPr>
            <w:ins w:id="254" w:author="Dell" w:date="2025-10-05T10:08:00Z">
              <w:r w:rsidRPr="00B662D3">
                <w:rPr>
                  <w:rFonts w:cstheme="minorHAnsi"/>
                  <w:sz w:val="24"/>
                  <w:szCs w:val="24"/>
                </w:rPr>
                <w:t>Vásártér legoptimálisabb hasznosítási lehetőségeinek megvizsgálása</w:t>
              </w:r>
            </w:ins>
          </w:p>
          <w:p w:rsidR="00B662D3" w:rsidRPr="00B662D3" w:rsidRDefault="00B662D3" w:rsidP="00B662D3">
            <w:pPr>
              <w:jc w:val="both"/>
              <w:rPr>
                <w:rFonts w:cstheme="minorHAnsi"/>
                <w:sz w:val="24"/>
                <w:szCs w:val="24"/>
              </w:rPr>
            </w:pPr>
            <w:del w:id="255" w:author="Dell" w:date="2025-10-05T10:09:00Z">
              <w:r w:rsidRPr="00B662D3" w:rsidDel="00B662D3">
                <w:rPr>
                  <w:rFonts w:cstheme="minorHAnsi"/>
                  <w:sz w:val="24"/>
                  <w:szCs w:val="24"/>
                </w:rPr>
                <w:delText>A vásártér legcélszerűbb hasznosítása – minthogy a régi vásárok már nem térnek vissza és a szórakoztató centrum sem épülhet fel ott – a terület közművesítése és lakópark építése.</w:delText>
              </w:r>
            </w:del>
          </w:p>
        </w:tc>
      </w:tr>
      <w:tr w:rsidR="00B662D3" w:rsidRPr="00AC6D4F" w:rsidTr="00B75526">
        <w:tc>
          <w:tcPr>
            <w:tcW w:w="6204" w:type="dxa"/>
          </w:tcPr>
          <w:p w:rsidR="00B662D3" w:rsidRPr="00593A37" w:rsidRDefault="00B662D3" w:rsidP="00363A97">
            <w:pPr>
              <w:spacing w:before="120"/>
              <w:ind w:left="567" w:hanging="567"/>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2</w:t>
            </w:r>
            <w:r w:rsidRPr="00593A37">
              <w:rPr>
                <w:rFonts w:cstheme="minorHAnsi"/>
                <w:b/>
                <w:sz w:val="24"/>
                <w:szCs w:val="24"/>
              </w:rPr>
              <w:t xml:space="preserve">. </w:t>
            </w:r>
            <w:r>
              <w:rPr>
                <w:rFonts w:cstheme="minorHAnsi"/>
                <w:b/>
                <w:sz w:val="24"/>
                <w:szCs w:val="24"/>
              </w:rPr>
              <w:t>Öregszőlő</w:t>
            </w:r>
          </w:p>
          <w:p w:rsidR="00B662D3" w:rsidRPr="00B662D3" w:rsidRDefault="00B662D3" w:rsidP="00B662D3">
            <w:pPr>
              <w:spacing w:after="120"/>
              <w:rPr>
                <w:rFonts w:cstheme="minorHAnsi"/>
                <w:sz w:val="24"/>
                <w:szCs w:val="24"/>
              </w:rPr>
            </w:pPr>
            <w:r>
              <w:rPr>
                <w:rFonts w:cstheme="minorHAnsi"/>
                <w:sz w:val="24"/>
                <w:szCs w:val="24"/>
              </w:rPr>
              <w:t xml:space="preserve">Elengedhetetlen ezért a közművek </w:t>
            </w:r>
            <w:r w:rsidRPr="00593A37">
              <w:rPr>
                <w:rFonts w:cstheme="minorHAnsi"/>
                <w:bCs/>
                <w:sz w:val="24"/>
                <w:szCs w:val="24"/>
              </w:rPr>
              <w:t xml:space="preserve">(ivóvíz, csatorna, gáz) </w:t>
            </w:r>
            <w:r>
              <w:rPr>
                <w:rFonts w:cstheme="minorHAnsi"/>
                <w:sz w:val="24"/>
                <w:szCs w:val="24"/>
              </w:rPr>
              <w:t xml:space="preserve">megkezdett </w:t>
            </w:r>
            <w:r>
              <w:rPr>
                <w:rFonts w:cstheme="minorHAnsi"/>
                <w:bCs/>
                <w:sz w:val="24"/>
                <w:szCs w:val="24"/>
              </w:rPr>
              <w:t>kiépítésének folytatása (</w:t>
            </w:r>
            <w:r w:rsidRPr="00593A37">
              <w:rPr>
                <w:rFonts w:cstheme="minorHAnsi"/>
                <w:bCs/>
                <w:sz w:val="24"/>
                <w:szCs w:val="24"/>
              </w:rPr>
              <w:t>a szolgáltatók bevonásával</w:t>
            </w:r>
            <w:r>
              <w:rPr>
                <w:rFonts w:cstheme="minorHAnsi"/>
                <w:bCs/>
                <w:sz w:val="24"/>
                <w:szCs w:val="24"/>
              </w:rPr>
              <w:t>)</w:t>
            </w:r>
            <w:r w:rsidRPr="00593A37">
              <w:rPr>
                <w:rFonts w:cstheme="minorHAnsi"/>
                <w:bCs/>
                <w:sz w:val="24"/>
                <w:szCs w:val="24"/>
              </w:rPr>
              <w:t xml:space="preserve">; ezzel párhuzamosan, ütemezett módon a </w:t>
            </w:r>
            <w:r w:rsidRPr="00593A37">
              <w:rPr>
                <w:rFonts w:cstheme="minorHAnsi"/>
                <w:bCs/>
                <w:sz w:val="24"/>
                <w:szCs w:val="24"/>
              </w:rPr>
              <w:lastRenderedPageBreak/>
              <w:t xml:space="preserve">lakóövezetben </w:t>
            </w:r>
            <w:r>
              <w:rPr>
                <w:rFonts w:cstheme="minorHAnsi"/>
                <w:bCs/>
                <w:sz w:val="24"/>
                <w:szCs w:val="24"/>
              </w:rPr>
              <w:t xml:space="preserve">a </w:t>
            </w:r>
            <w:r w:rsidRPr="00593A37">
              <w:rPr>
                <w:rFonts w:cstheme="minorHAnsi"/>
                <w:bCs/>
                <w:sz w:val="24"/>
                <w:szCs w:val="24"/>
              </w:rPr>
              <w:t xml:space="preserve">szabályozási vonalak </w:t>
            </w:r>
            <w:r>
              <w:rPr>
                <w:rFonts w:cstheme="minorHAnsi"/>
                <w:bCs/>
                <w:sz w:val="24"/>
                <w:szCs w:val="24"/>
              </w:rPr>
              <w:t xml:space="preserve">érvényre juttatása, </w:t>
            </w:r>
            <w:r w:rsidRPr="00B76C56">
              <w:rPr>
                <w:rFonts w:cstheme="minorHAnsi"/>
                <w:bCs/>
                <w:strike/>
                <w:sz w:val="24"/>
                <w:szCs w:val="24"/>
              </w:rPr>
              <w:t xml:space="preserve">majd a megfelelő (szilárd burkolatú) </w:t>
            </w:r>
            <w:r w:rsidRPr="00B76C56">
              <w:rPr>
                <w:rFonts w:cstheme="minorHAnsi"/>
                <w:strike/>
                <w:sz w:val="24"/>
                <w:szCs w:val="24"/>
              </w:rPr>
              <w:t>úthálózatkiépítése</w:t>
            </w:r>
            <w:r>
              <w:rPr>
                <w:rFonts w:cstheme="minorHAnsi"/>
                <w:sz w:val="24"/>
                <w:szCs w:val="24"/>
              </w:rPr>
              <w:t>.</w:t>
            </w:r>
          </w:p>
        </w:tc>
        <w:tc>
          <w:tcPr>
            <w:tcW w:w="9355" w:type="dxa"/>
            <w:vAlign w:val="center"/>
          </w:tcPr>
          <w:p w:rsidR="00B662D3" w:rsidRDefault="00B662D3" w:rsidP="00B75526">
            <w:pPr>
              <w:spacing w:before="120"/>
              <w:ind w:left="425" w:hanging="425"/>
              <w:rPr>
                <w:b/>
                <w:sz w:val="24"/>
                <w:szCs w:val="24"/>
              </w:rPr>
            </w:pPr>
            <w:r>
              <w:rPr>
                <w:b/>
                <w:sz w:val="24"/>
                <w:szCs w:val="24"/>
              </w:rPr>
              <w:lastRenderedPageBreak/>
              <w:t>–</w:t>
            </w:r>
          </w:p>
        </w:tc>
      </w:tr>
      <w:tr w:rsidR="00B662D3" w:rsidRPr="00AC6D4F" w:rsidTr="00B75526">
        <w:tc>
          <w:tcPr>
            <w:tcW w:w="6204" w:type="dxa"/>
          </w:tcPr>
          <w:p w:rsidR="00B662D3" w:rsidRPr="00061ABD" w:rsidRDefault="00B662D3" w:rsidP="00363A97">
            <w:pPr>
              <w:spacing w:before="120"/>
              <w:jc w:val="both"/>
              <w:rPr>
                <w:rFonts w:cstheme="minorHAnsi"/>
                <w:b/>
                <w:sz w:val="28"/>
                <w:szCs w:val="28"/>
              </w:rPr>
            </w:pPr>
            <w:r>
              <w:rPr>
                <w:rFonts w:cstheme="minorHAnsi"/>
                <w:b/>
                <w:sz w:val="28"/>
                <w:szCs w:val="28"/>
              </w:rPr>
              <w:t xml:space="preserve">12. </w:t>
            </w:r>
            <w:r w:rsidRPr="00061ABD">
              <w:rPr>
                <w:rFonts w:cstheme="minorHAnsi"/>
                <w:b/>
                <w:sz w:val="28"/>
                <w:szCs w:val="28"/>
              </w:rPr>
              <w:t>EPILÓGUS</w:t>
            </w:r>
          </w:p>
          <w:p w:rsidR="00B662D3" w:rsidRPr="00BF33AF" w:rsidRDefault="00B662D3" w:rsidP="00363A97">
            <w:pPr>
              <w:jc w:val="both"/>
              <w:rPr>
                <w:b/>
                <w:strike/>
                <w:sz w:val="24"/>
                <w:szCs w:val="24"/>
                <w:highlight w:val="yellow"/>
              </w:rPr>
            </w:pPr>
            <w:r w:rsidRPr="00D46F33">
              <w:rPr>
                <w:rFonts w:cstheme="minorHAnsi"/>
                <w:strike/>
                <w:sz w:val="24"/>
                <w:szCs w:val="24"/>
              </w:rPr>
              <w:t>Négy vállalkozás, a hivatal dolgozói és nagyon sok állampolgár véleménye segítette a munkát. Utóbbiak esetében sok volt az átfedés, illetve olyan – oktatást, egészségügyet – érintő problémákat vetettek fel, mely az önkormányzat hatáskörén kívül esik.</w:t>
            </w:r>
          </w:p>
        </w:tc>
        <w:tc>
          <w:tcPr>
            <w:tcW w:w="9355" w:type="dxa"/>
            <w:vAlign w:val="center"/>
          </w:tcPr>
          <w:p w:rsidR="00B662D3" w:rsidRDefault="00B662D3" w:rsidP="00B75526">
            <w:pPr>
              <w:spacing w:before="120"/>
              <w:ind w:left="425" w:hanging="425"/>
              <w:rPr>
                <w:b/>
                <w:sz w:val="24"/>
                <w:szCs w:val="24"/>
              </w:rPr>
            </w:pPr>
            <w:r>
              <w:rPr>
                <w:b/>
                <w:sz w:val="24"/>
                <w:szCs w:val="24"/>
              </w:rPr>
              <w:t>–</w:t>
            </w:r>
          </w:p>
        </w:tc>
      </w:tr>
    </w:tbl>
    <w:p w:rsidR="00E727D9" w:rsidRPr="00363A97" w:rsidRDefault="00E727D9" w:rsidP="0067632F">
      <w:pPr>
        <w:spacing w:before="120"/>
        <w:jc w:val="both"/>
        <w:rPr>
          <w:rFonts w:cstheme="minorHAnsi"/>
          <w:b/>
          <w:sz w:val="8"/>
          <w:szCs w:val="8"/>
        </w:rPr>
      </w:pPr>
    </w:p>
    <w:tbl>
      <w:tblPr>
        <w:tblStyle w:val="Rcsostblzat"/>
        <w:tblW w:w="15559" w:type="dxa"/>
        <w:tblLayout w:type="fixed"/>
        <w:tblLook w:val="04A0" w:firstRow="1" w:lastRow="0" w:firstColumn="1" w:lastColumn="0" w:noHBand="0" w:noVBand="1"/>
      </w:tblPr>
      <w:tblGrid>
        <w:gridCol w:w="5070"/>
        <w:gridCol w:w="7229"/>
        <w:gridCol w:w="3260"/>
      </w:tblGrid>
      <w:tr w:rsidR="00914DC0" w:rsidRPr="00AC6D4F" w:rsidTr="00851695">
        <w:tc>
          <w:tcPr>
            <w:tcW w:w="15559" w:type="dxa"/>
            <w:gridSpan w:val="3"/>
            <w:shd w:val="clear" w:color="auto" w:fill="D9D9D9" w:themeFill="background1" w:themeFillShade="D9"/>
          </w:tcPr>
          <w:p w:rsidR="00914DC0" w:rsidRPr="00C67D65" w:rsidRDefault="00914DC0" w:rsidP="00103B61">
            <w:pPr>
              <w:spacing w:before="120"/>
              <w:jc w:val="both"/>
              <w:rPr>
                <w:rFonts w:cstheme="minorHAnsi"/>
                <w:b/>
                <w:sz w:val="24"/>
                <w:szCs w:val="24"/>
              </w:rPr>
            </w:pPr>
            <w:r>
              <w:rPr>
                <w:b/>
                <w:sz w:val="28"/>
                <w:szCs w:val="28"/>
              </w:rPr>
              <w:t>V</w:t>
            </w:r>
            <w:r w:rsidRPr="00F25E11">
              <w:rPr>
                <w:b/>
                <w:sz w:val="28"/>
                <w:szCs w:val="28"/>
              </w:rPr>
              <w:t xml:space="preserve">. </w:t>
            </w:r>
            <w:r w:rsidR="00103B61">
              <w:rPr>
                <w:b/>
                <w:sz w:val="28"/>
                <w:szCs w:val="28"/>
              </w:rPr>
              <w:t>A d</w:t>
            </w:r>
            <w:r>
              <w:rPr>
                <w:rFonts w:ascii="TimesNewRomanPS-BoldMT" w:hAnsi="TimesNewRomanPS-BoldMT" w:cs="TimesNewRomanPS-BoldMT"/>
                <w:b/>
                <w:bCs/>
                <w:sz w:val="24"/>
                <w:szCs w:val="24"/>
              </w:rPr>
              <w:t>r. Ferenczi Norbert képviselő úr 2025. április 9-én benyújtott javaslat</w:t>
            </w:r>
            <w:r w:rsidR="00103B61">
              <w:rPr>
                <w:rFonts w:ascii="TimesNewRomanPS-BoldMT" w:hAnsi="TimesNewRomanPS-BoldMT" w:cs="TimesNewRomanPS-BoldMT"/>
                <w:b/>
                <w:bCs/>
                <w:sz w:val="24"/>
                <w:szCs w:val="24"/>
              </w:rPr>
              <w:t>a</w:t>
            </w:r>
            <w:r>
              <w:rPr>
                <w:rFonts w:ascii="TimesNewRomanPS-BoldMT" w:hAnsi="TimesNewRomanPS-BoldMT" w:cs="TimesNewRomanPS-BoldMT"/>
                <w:b/>
                <w:bCs/>
                <w:sz w:val="24"/>
                <w:szCs w:val="24"/>
              </w:rPr>
              <w:t xml:space="preserve"> és</w:t>
            </w:r>
            <w:r w:rsidRPr="00F25E11">
              <w:rPr>
                <w:b/>
                <w:sz w:val="28"/>
                <w:szCs w:val="28"/>
              </w:rPr>
              <w:t xml:space="preserve"> Takátsné Györe Anett képviselő</w:t>
            </w:r>
            <w:r w:rsidRPr="00295CBB">
              <w:rPr>
                <w:rFonts w:ascii="TimesNewRomanPS-BoldMT" w:hAnsi="TimesNewRomanPS-BoldMT" w:cs="TimesNewRomanPS-BoldMT"/>
                <w:b/>
                <w:bCs/>
                <w:sz w:val="24"/>
                <w:szCs w:val="24"/>
              </w:rPr>
              <w:t xml:space="preserve"> asszony 2025. szeptember 1</w:t>
            </w:r>
            <w:r>
              <w:rPr>
                <w:rFonts w:ascii="TimesNewRomanPS-BoldMT" w:hAnsi="TimesNewRomanPS-BoldMT" w:cs="TimesNewRomanPS-BoldMT"/>
                <w:b/>
                <w:bCs/>
                <w:sz w:val="24"/>
                <w:szCs w:val="24"/>
              </w:rPr>
              <w:t>7-én benyújtott javaslat</w:t>
            </w:r>
            <w:r w:rsidR="00103B61">
              <w:rPr>
                <w:rFonts w:ascii="TimesNewRomanPS-BoldMT" w:hAnsi="TimesNewRomanPS-BoldMT" w:cs="TimesNewRomanPS-BoldMT"/>
                <w:b/>
                <w:bCs/>
                <w:sz w:val="24"/>
                <w:szCs w:val="24"/>
              </w:rPr>
              <w:t>a által egyaránt érintett 6.7. pont</w:t>
            </w:r>
            <w:r w:rsidR="00B75526">
              <w:rPr>
                <w:rFonts w:ascii="TimesNewRomanPS-BoldMT" w:hAnsi="TimesNewRomanPS-BoldMT" w:cs="TimesNewRomanPS-BoldMT"/>
                <w:b/>
                <w:bCs/>
                <w:sz w:val="24"/>
                <w:szCs w:val="24"/>
              </w:rPr>
              <w:t xml:space="preserve"> </w:t>
            </w:r>
            <w:r w:rsidR="00B75526">
              <w:rPr>
                <w:rFonts w:cs="TimesNewRomanPS-BoldMT"/>
                <w:b/>
                <w:bCs/>
                <w:sz w:val="28"/>
                <w:szCs w:val="28"/>
              </w:rPr>
              <w:t>[</w:t>
            </w:r>
            <w:r w:rsidR="00B75526" w:rsidRPr="00014A79">
              <w:rPr>
                <w:rFonts w:cs="TimesNewRomanPS-BoldMT"/>
                <w:b/>
                <w:bCs/>
                <w:sz w:val="28"/>
                <w:szCs w:val="28"/>
              </w:rPr>
              <w:t xml:space="preserve">2025. szeptember 17-ei </w:t>
            </w:r>
            <w:r w:rsidR="00B75526">
              <w:rPr>
                <w:rFonts w:cs="TimesNewRomanPS-BoldMT"/>
                <w:b/>
                <w:bCs/>
                <w:sz w:val="28"/>
                <w:szCs w:val="28"/>
              </w:rPr>
              <w:t>szöveg</w:t>
            </w:r>
            <w:r w:rsidR="00B75526" w:rsidRPr="00014A79">
              <w:rPr>
                <w:rFonts w:cs="TimesNewRomanPS-BoldMT"/>
                <w:b/>
                <w:bCs/>
                <w:sz w:val="28"/>
                <w:szCs w:val="28"/>
              </w:rPr>
              <w:t>állapot</w:t>
            </w:r>
            <w:r w:rsidR="00B75526">
              <w:rPr>
                <w:rFonts w:cs="TimesNewRomanPS-BoldMT"/>
                <w:b/>
                <w:bCs/>
                <w:sz w:val="28"/>
                <w:szCs w:val="28"/>
              </w:rPr>
              <w:t>]</w:t>
            </w:r>
          </w:p>
        </w:tc>
      </w:tr>
      <w:tr w:rsidR="000F5759" w:rsidRPr="00851695" w:rsidTr="000A6869">
        <w:tc>
          <w:tcPr>
            <w:tcW w:w="5070" w:type="dxa"/>
          </w:tcPr>
          <w:p w:rsidR="000F5759" w:rsidRPr="00851695" w:rsidRDefault="000F5759" w:rsidP="000A6869">
            <w:pPr>
              <w:spacing w:before="120" w:after="120"/>
              <w:jc w:val="center"/>
              <w:rPr>
                <w:sz w:val="24"/>
                <w:szCs w:val="24"/>
              </w:rPr>
            </w:pPr>
            <w:r w:rsidRPr="00851695">
              <w:rPr>
                <w:rFonts w:cs="TimesNewRomanPS-BoldMT"/>
                <w:b/>
                <w:bCs/>
                <w:sz w:val="24"/>
                <w:szCs w:val="24"/>
              </w:rPr>
              <w:t>dr. Ferenczi Norbert képviselő úr javaslata</w:t>
            </w:r>
          </w:p>
        </w:tc>
        <w:tc>
          <w:tcPr>
            <w:tcW w:w="7229" w:type="dxa"/>
          </w:tcPr>
          <w:p w:rsidR="000F5759" w:rsidRPr="00851695" w:rsidRDefault="000F5759" w:rsidP="000A6869">
            <w:pPr>
              <w:spacing w:before="120" w:after="120"/>
              <w:jc w:val="center"/>
              <w:rPr>
                <w:rFonts w:cstheme="minorHAnsi"/>
                <w:b/>
                <w:sz w:val="24"/>
                <w:szCs w:val="24"/>
              </w:rPr>
            </w:pPr>
            <w:r w:rsidRPr="00851695">
              <w:rPr>
                <w:rFonts w:cs="Arial"/>
                <w:b/>
                <w:color w:val="222222"/>
                <w:sz w:val="24"/>
                <w:szCs w:val="24"/>
                <w:shd w:val="clear" w:color="auto" w:fill="FFFFFF"/>
              </w:rPr>
              <w:t xml:space="preserve">Takátsné Györe Anett </w:t>
            </w:r>
            <w:r w:rsidRPr="00851695">
              <w:rPr>
                <w:rFonts w:cs="TimesNewRomanPS-BoldMT"/>
                <w:b/>
                <w:bCs/>
                <w:sz w:val="24"/>
                <w:szCs w:val="24"/>
              </w:rPr>
              <w:t>képviselő asszony javaslata</w:t>
            </w:r>
          </w:p>
        </w:tc>
        <w:tc>
          <w:tcPr>
            <w:tcW w:w="3260" w:type="dxa"/>
          </w:tcPr>
          <w:p w:rsidR="000F5759" w:rsidRPr="00851695" w:rsidRDefault="00B75526" w:rsidP="000A6869">
            <w:pPr>
              <w:spacing w:before="120" w:after="120"/>
              <w:jc w:val="center"/>
              <w:rPr>
                <w:rFonts w:cstheme="minorHAnsi"/>
                <w:b/>
                <w:sz w:val="24"/>
                <w:szCs w:val="24"/>
              </w:rPr>
            </w:pPr>
            <w:r>
              <w:rPr>
                <w:rFonts w:cstheme="minorHAnsi"/>
                <w:b/>
                <w:sz w:val="24"/>
                <w:szCs w:val="24"/>
              </w:rPr>
              <w:t>előterjesztői verzió</w:t>
            </w:r>
          </w:p>
        </w:tc>
      </w:tr>
      <w:tr w:rsidR="0067632F" w:rsidRPr="00AC6D4F" w:rsidTr="000A6869">
        <w:tc>
          <w:tcPr>
            <w:tcW w:w="5070" w:type="dxa"/>
          </w:tcPr>
          <w:p w:rsidR="0067632F" w:rsidRPr="000A6869" w:rsidRDefault="0067632F" w:rsidP="0082084A">
            <w:pPr>
              <w:spacing w:before="120"/>
              <w:ind w:left="284"/>
              <w:rPr>
                <w:sz w:val="23"/>
                <w:szCs w:val="23"/>
              </w:rPr>
            </w:pPr>
            <w:r w:rsidRPr="000A6869">
              <w:rPr>
                <w:sz w:val="23"/>
                <w:szCs w:val="23"/>
              </w:rPr>
              <w:t>II. 2. [Cegléd Város Önkormányzatának képviselő-testülete] „Együtt építjük” című Gazdasági Programjában rögzíteni kívánja a 2025. áprilisi testületi ülésére beterjesztett konkrét fizetőparkoló bővítéseket, a következők szerint:</w:t>
            </w:r>
          </w:p>
          <w:p w:rsidR="0067632F" w:rsidRPr="000A6869" w:rsidRDefault="0067632F" w:rsidP="00900513">
            <w:pPr>
              <w:pStyle w:val="Listaszerbekezds"/>
              <w:numPr>
                <w:ilvl w:val="1"/>
                <w:numId w:val="4"/>
              </w:numPr>
              <w:ind w:left="709" w:hanging="425"/>
              <w:rPr>
                <w:bCs/>
                <w:sz w:val="23"/>
                <w:szCs w:val="23"/>
              </w:rPr>
            </w:pPr>
            <w:r w:rsidRPr="000A6869">
              <w:rPr>
                <w:bCs/>
                <w:sz w:val="23"/>
                <w:szCs w:val="23"/>
              </w:rPr>
              <w:t xml:space="preserve"> A. terület a 73/2025. (II.13.) Ök. határozat alapján, 2025. július 1-jei hatállyal:</w:t>
            </w:r>
          </w:p>
          <w:p w:rsidR="0067632F" w:rsidRPr="000A6869" w:rsidRDefault="0067632F" w:rsidP="00900513">
            <w:pPr>
              <w:pStyle w:val="Listaszerbekezds"/>
              <w:numPr>
                <w:ilvl w:val="0"/>
                <w:numId w:val="2"/>
              </w:numPr>
              <w:ind w:left="993" w:hanging="284"/>
              <w:jc w:val="both"/>
              <w:rPr>
                <w:sz w:val="23"/>
                <w:szCs w:val="23"/>
              </w:rPr>
            </w:pPr>
            <w:r w:rsidRPr="000A6869">
              <w:rPr>
                <w:sz w:val="23"/>
                <w:szCs w:val="23"/>
              </w:rPr>
              <w:t>Cegléd, Batthyány utca (Rákóczi út és Szolnoki út közötti szakasza) 59 db parkolóhely</w:t>
            </w:r>
          </w:p>
          <w:p w:rsidR="0067632F" w:rsidRPr="000A6869" w:rsidRDefault="0067632F" w:rsidP="00900513">
            <w:pPr>
              <w:pStyle w:val="Listaszerbekezds"/>
              <w:numPr>
                <w:ilvl w:val="0"/>
                <w:numId w:val="2"/>
              </w:numPr>
              <w:ind w:left="993" w:hanging="284"/>
              <w:jc w:val="both"/>
              <w:rPr>
                <w:sz w:val="23"/>
                <w:szCs w:val="23"/>
              </w:rPr>
            </w:pPr>
            <w:r w:rsidRPr="000A6869">
              <w:rPr>
                <w:sz w:val="23"/>
                <w:szCs w:val="23"/>
              </w:rPr>
              <w:t>Cegléd, Szolnoki út (Batthyány utca és Bercsényi út közötti szakasza) 56 db parkolóhely</w:t>
            </w:r>
          </w:p>
          <w:p w:rsidR="0067632F" w:rsidRPr="000A6869" w:rsidRDefault="0067632F" w:rsidP="00900513">
            <w:pPr>
              <w:pStyle w:val="Listaszerbekezds"/>
              <w:numPr>
                <w:ilvl w:val="1"/>
                <w:numId w:val="5"/>
              </w:numPr>
              <w:spacing w:before="120"/>
              <w:ind w:left="709" w:hanging="425"/>
              <w:rPr>
                <w:bCs/>
                <w:sz w:val="23"/>
                <w:szCs w:val="23"/>
              </w:rPr>
            </w:pPr>
            <w:r w:rsidRPr="000A6869">
              <w:rPr>
                <w:bCs/>
                <w:sz w:val="23"/>
                <w:szCs w:val="23"/>
              </w:rPr>
              <w:t>B. terület a 72/2025. (II.13.) Ök. határozat alapján, 2025. szeptember 1-hatállyal:</w:t>
            </w:r>
          </w:p>
          <w:p w:rsidR="0067632F" w:rsidRPr="000A6869" w:rsidRDefault="0067632F" w:rsidP="00900513">
            <w:pPr>
              <w:pStyle w:val="Listaszerbekezds"/>
              <w:numPr>
                <w:ilvl w:val="0"/>
                <w:numId w:val="1"/>
              </w:numPr>
              <w:ind w:left="993" w:hanging="284"/>
              <w:jc w:val="both"/>
              <w:rPr>
                <w:sz w:val="23"/>
                <w:szCs w:val="23"/>
              </w:rPr>
            </w:pPr>
            <w:r w:rsidRPr="000A6869">
              <w:rPr>
                <w:sz w:val="23"/>
                <w:szCs w:val="23"/>
              </w:rPr>
              <w:lastRenderedPageBreak/>
              <w:t>Teleki utca (Szent Imre Herceg utca és Rákóczi út közötti szakasza) 49 db parkolóhely</w:t>
            </w:r>
          </w:p>
          <w:p w:rsidR="0067632F" w:rsidRPr="000A6869" w:rsidRDefault="0067632F" w:rsidP="00900513">
            <w:pPr>
              <w:pStyle w:val="Listaszerbekezds"/>
              <w:numPr>
                <w:ilvl w:val="0"/>
                <w:numId w:val="1"/>
              </w:numPr>
              <w:ind w:left="993" w:hanging="284"/>
              <w:jc w:val="both"/>
              <w:rPr>
                <w:sz w:val="23"/>
                <w:szCs w:val="23"/>
              </w:rPr>
            </w:pPr>
            <w:r w:rsidRPr="000A6869">
              <w:rPr>
                <w:sz w:val="23"/>
                <w:szCs w:val="23"/>
              </w:rPr>
              <w:t>Rákóczi út (Teleki utca és Kárpáti Aurél utca közötti szakasza) 24 db parkolóhely</w:t>
            </w:r>
          </w:p>
          <w:p w:rsidR="0067632F" w:rsidRPr="000A6869" w:rsidRDefault="0067632F" w:rsidP="00900513">
            <w:pPr>
              <w:pStyle w:val="Listaszerbekezds"/>
              <w:numPr>
                <w:ilvl w:val="1"/>
                <w:numId w:val="3"/>
              </w:numPr>
              <w:ind w:left="709" w:hanging="425"/>
              <w:rPr>
                <w:bCs/>
                <w:sz w:val="23"/>
                <w:szCs w:val="23"/>
              </w:rPr>
            </w:pPr>
            <w:r w:rsidRPr="000A6869">
              <w:rPr>
                <w:bCs/>
                <w:sz w:val="23"/>
                <w:szCs w:val="23"/>
              </w:rPr>
              <w:t>C. terület a 71/2025. (II.13.) Ök. határozat alapján, 2025. október 1-jei hatállyal:</w:t>
            </w:r>
          </w:p>
          <w:p w:rsidR="0067632F" w:rsidRPr="000A6869" w:rsidRDefault="0067632F" w:rsidP="00900513">
            <w:pPr>
              <w:pStyle w:val="Listaszerbekezds"/>
              <w:numPr>
                <w:ilvl w:val="0"/>
                <w:numId w:val="1"/>
              </w:numPr>
              <w:ind w:left="993" w:hanging="284"/>
              <w:jc w:val="both"/>
              <w:rPr>
                <w:sz w:val="23"/>
                <w:szCs w:val="23"/>
              </w:rPr>
            </w:pPr>
            <w:r w:rsidRPr="000A6869">
              <w:rPr>
                <w:sz w:val="23"/>
                <w:szCs w:val="23"/>
              </w:rPr>
              <w:t>Selyem utca (Árpád utca és Pesti út közötti szakasza) 58 db parkolóhely</w:t>
            </w:r>
          </w:p>
          <w:p w:rsidR="0067632F" w:rsidRPr="000A6869" w:rsidRDefault="0067632F" w:rsidP="00900513">
            <w:pPr>
              <w:pStyle w:val="Listaszerbekezds"/>
              <w:numPr>
                <w:ilvl w:val="0"/>
                <w:numId w:val="1"/>
              </w:numPr>
              <w:ind w:left="993" w:hanging="284"/>
              <w:jc w:val="both"/>
              <w:rPr>
                <w:sz w:val="23"/>
                <w:szCs w:val="23"/>
              </w:rPr>
            </w:pPr>
            <w:r w:rsidRPr="000A6869">
              <w:rPr>
                <w:sz w:val="23"/>
                <w:szCs w:val="23"/>
              </w:rPr>
              <w:t>Árpád utca (Selyem utca és Damjanich utca közötti szakasza) 10 db parkolóhely</w:t>
            </w:r>
          </w:p>
          <w:p w:rsidR="0067632F" w:rsidRPr="000A6869" w:rsidRDefault="0067632F" w:rsidP="00900513">
            <w:pPr>
              <w:pStyle w:val="Listaszerbekezds"/>
              <w:numPr>
                <w:ilvl w:val="0"/>
                <w:numId w:val="1"/>
              </w:numPr>
              <w:ind w:left="993" w:hanging="284"/>
              <w:jc w:val="both"/>
              <w:rPr>
                <w:sz w:val="23"/>
                <w:szCs w:val="23"/>
              </w:rPr>
            </w:pPr>
            <w:r w:rsidRPr="000A6869">
              <w:rPr>
                <w:sz w:val="23"/>
                <w:szCs w:val="23"/>
              </w:rPr>
              <w:t>Árpád utca (Kossuth tér és Kút utca közötti szakasza) 10 db parkolóhely</w:t>
            </w:r>
          </w:p>
        </w:tc>
        <w:tc>
          <w:tcPr>
            <w:tcW w:w="7229" w:type="dxa"/>
          </w:tcPr>
          <w:p w:rsidR="0067632F" w:rsidRPr="000A6869" w:rsidRDefault="0067632F" w:rsidP="0067632F">
            <w:pPr>
              <w:spacing w:before="120"/>
              <w:jc w:val="both"/>
              <w:rPr>
                <w:rFonts w:cstheme="minorHAnsi"/>
                <w:b/>
                <w:sz w:val="23"/>
                <w:szCs w:val="23"/>
              </w:rPr>
            </w:pPr>
            <w:r w:rsidRPr="000A6869">
              <w:rPr>
                <w:rFonts w:cstheme="minorHAnsi"/>
                <w:b/>
                <w:sz w:val="23"/>
                <w:szCs w:val="23"/>
              </w:rPr>
              <w:lastRenderedPageBreak/>
              <w:t>6.6. Parkolóhelyek kialakítása</w:t>
            </w:r>
          </w:p>
          <w:p w:rsidR="0067632F" w:rsidRPr="000A6869" w:rsidRDefault="0067632F" w:rsidP="000A6869">
            <w:pPr>
              <w:spacing w:before="60" w:after="60"/>
              <w:ind w:left="357"/>
              <w:jc w:val="both"/>
              <w:rPr>
                <w:rFonts w:cstheme="minorHAnsi"/>
                <w:i/>
                <w:sz w:val="23"/>
                <w:szCs w:val="23"/>
                <w:highlight w:val="cyan"/>
              </w:rPr>
            </w:pPr>
            <w:r w:rsidRPr="000A6869">
              <w:rPr>
                <w:rFonts w:cstheme="minorHAnsi"/>
                <w:i/>
                <w:sz w:val="23"/>
                <w:szCs w:val="23"/>
                <w:highlight w:val="cyan"/>
              </w:rPr>
              <w:t xml:space="preserve">Véleményem szerint a fizető parkolóhelyek bővítését folytatni kell a városban, nemcsak azért mert bevételi forrást jelent, hanem azért mert </w:t>
            </w:r>
            <w:proofErr w:type="spellStart"/>
            <w:r w:rsidRPr="000A6869">
              <w:rPr>
                <w:rFonts w:cstheme="minorHAnsi"/>
                <w:i/>
                <w:sz w:val="23"/>
                <w:szCs w:val="23"/>
                <w:highlight w:val="cyan"/>
              </w:rPr>
              <w:t>rendezetebbé</w:t>
            </w:r>
            <w:proofErr w:type="spellEnd"/>
            <w:r w:rsidRPr="000A6869">
              <w:rPr>
                <w:rFonts w:cstheme="minorHAnsi"/>
                <w:i/>
                <w:sz w:val="23"/>
                <w:szCs w:val="23"/>
                <w:highlight w:val="cyan"/>
              </w:rPr>
              <w:t xml:space="preserve">/egyenletesebbé teszi a </w:t>
            </w:r>
            <w:proofErr w:type="spellStart"/>
            <w:proofErr w:type="gramStart"/>
            <w:r w:rsidRPr="000A6869">
              <w:rPr>
                <w:rFonts w:cstheme="minorHAnsi"/>
                <w:i/>
                <w:sz w:val="23"/>
                <w:szCs w:val="23"/>
                <w:highlight w:val="cyan"/>
              </w:rPr>
              <w:t>parkolást..</w:t>
            </w:r>
            <w:proofErr w:type="gramEnd"/>
            <w:r w:rsidRPr="000A6869">
              <w:rPr>
                <w:rFonts w:cstheme="minorHAnsi"/>
                <w:i/>
                <w:sz w:val="23"/>
                <w:szCs w:val="23"/>
                <w:highlight w:val="cyan"/>
              </w:rPr>
              <w:t>Amennyiben</w:t>
            </w:r>
            <w:proofErr w:type="spellEnd"/>
            <w:r w:rsidRPr="000A6869">
              <w:rPr>
                <w:rFonts w:cstheme="minorHAnsi"/>
                <w:i/>
                <w:sz w:val="23"/>
                <w:szCs w:val="23"/>
                <w:highlight w:val="cyan"/>
              </w:rPr>
              <w:t xml:space="preserve"> egy jövőbeli bővítés lehetőségét szerepeltetni szeretné ebben a tervben egy új pont beillesztése javasolt (</w:t>
            </w:r>
            <w:r w:rsidRPr="000A6869">
              <w:rPr>
                <w:rFonts w:cstheme="minorHAnsi"/>
                <w:b/>
                <w:i/>
                <w:sz w:val="23"/>
                <w:szCs w:val="23"/>
                <w:highlight w:val="cyan"/>
              </w:rPr>
              <w:t xml:space="preserve">Fizető gépjármű várakozóhelyek </w:t>
            </w:r>
            <w:proofErr w:type="spellStart"/>
            <w:r w:rsidRPr="000A6869">
              <w:rPr>
                <w:rFonts w:cstheme="minorHAnsi"/>
                <w:b/>
                <w:i/>
                <w:sz w:val="23"/>
                <w:szCs w:val="23"/>
                <w:highlight w:val="cyan"/>
              </w:rPr>
              <w:t>kialakításacímen</w:t>
            </w:r>
            <w:proofErr w:type="spellEnd"/>
            <w:r w:rsidRPr="000A6869">
              <w:rPr>
                <w:rFonts w:cstheme="minorHAnsi"/>
                <w:b/>
                <w:i/>
                <w:sz w:val="23"/>
                <w:szCs w:val="23"/>
                <w:highlight w:val="cyan"/>
              </w:rPr>
              <w:t>)</w:t>
            </w:r>
            <w:r w:rsidRPr="000A6869">
              <w:rPr>
                <w:rFonts w:cstheme="minorHAnsi"/>
                <w:i/>
                <w:sz w:val="23"/>
                <w:szCs w:val="23"/>
                <w:highlight w:val="cyan"/>
              </w:rPr>
              <w:t>Ennek időbeli és formai megvalósításáról döntés nem született, ezért kerültek kihúzásra a határozati javaslatok</w:t>
            </w:r>
          </w:p>
          <w:p w:rsidR="0067632F" w:rsidRPr="000A6869" w:rsidRDefault="0067632F" w:rsidP="000A6869">
            <w:pPr>
              <w:spacing w:before="60" w:after="60"/>
              <w:ind w:left="357"/>
              <w:jc w:val="both"/>
              <w:rPr>
                <w:rFonts w:cstheme="minorHAnsi"/>
                <w:i/>
                <w:sz w:val="23"/>
                <w:szCs w:val="23"/>
              </w:rPr>
            </w:pPr>
            <w:r w:rsidRPr="000A6869">
              <w:rPr>
                <w:rFonts w:cstheme="minorHAnsi"/>
                <w:i/>
                <w:sz w:val="23"/>
                <w:szCs w:val="23"/>
                <w:highlight w:val="cyan"/>
              </w:rPr>
              <w:t>Amennyiben ezzel nem ért egyet, hogy a programban szerepeljen, részemről ez is elfogadható.</w:t>
            </w:r>
          </w:p>
          <w:p w:rsidR="0067632F" w:rsidRPr="000A6869" w:rsidRDefault="0067632F" w:rsidP="00900513">
            <w:pPr>
              <w:pStyle w:val="Listaszerbekezds"/>
              <w:numPr>
                <w:ilvl w:val="0"/>
                <w:numId w:val="18"/>
              </w:numPr>
              <w:ind w:left="484" w:hanging="283"/>
              <w:jc w:val="both"/>
              <w:rPr>
                <w:strike/>
                <w:sz w:val="23"/>
                <w:szCs w:val="23"/>
              </w:rPr>
            </w:pPr>
            <w:r w:rsidRPr="000A6869">
              <w:rPr>
                <w:sz w:val="23"/>
                <w:szCs w:val="23"/>
              </w:rPr>
              <w:t>Batthyány utca (a Rákóczi út és Szolnoki út közötti szakaszán 59 parkolóhely)</w:t>
            </w:r>
            <w:r w:rsidRPr="000A6869">
              <w:rPr>
                <w:bCs/>
                <w:strike/>
                <w:sz w:val="23"/>
                <w:szCs w:val="23"/>
              </w:rPr>
              <w:t>2025. július 1-jéig a 73/2025. (II.13.) Ök. határozat alapján);</w:t>
            </w:r>
          </w:p>
          <w:p w:rsidR="0067632F" w:rsidRPr="000A6869" w:rsidRDefault="0067632F" w:rsidP="00900513">
            <w:pPr>
              <w:pStyle w:val="Listaszerbekezds"/>
              <w:numPr>
                <w:ilvl w:val="0"/>
                <w:numId w:val="18"/>
              </w:numPr>
              <w:ind w:left="484" w:hanging="283"/>
              <w:jc w:val="both"/>
              <w:rPr>
                <w:sz w:val="23"/>
                <w:szCs w:val="23"/>
              </w:rPr>
            </w:pPr>
            <w:r w:rsidRPr="000A6869">
              <w:rPr>
                <w:sz w:val="23"/>
                <w:szCs w:val="23"/>
              </w:rPr>
              <w:t>Cegléd, Szolnoki út (a Batthyány utca és Bercsényi út közötti szakaszán 56 parkolóhely)</w:t>
            </w:r>
            <w:r w:rsidRPr="000A6869">
              <w:rPr>
                <w:bCs/>
                <w:strike/>
                <w:sz w:val="23"/>
                <w:szCs w:val="23"/>
              </w:rPr>
              <w:t>2025. július 1-jéig a 73/2025. (II.13.) Ök. határozat alapján);</w:t>
            </w:r>
          </w:p>
          <w:p w:rsidR="0067632F" w:rsidRPr="000A6869" w:rsidRDefault="0067632F" w:rsidP="00900513">
            <w:pPr>
              <w:pStyle w:val="Listaszerbekezds"/>
              <w:numPr>
                <w:ilvl w:val="0"/>
                <w:numId w:val="18"/>
              </w:numPr>
              <w:ind w:left="484" w:hanging="283"/>
              <w:jc w:val="both"/>
              <w:rPr>
                <w:sz w:val="23"/>
                <w:szCs w:val="23"/>
              </w:rPr>
            </w:pPr>
            <w:r w:rsidRPr="000A6869">
              <w:rPr>
                <w:sz w:val="23"/>
                <w:szCs w:val="23"/>
              </w:rPr>
              <w:lastRenderedPageBreak/>
              <w:t>Teleki utca (a Szent Imre Herceg utca és Rákóczi út közötti szakaszán 49 parkolóhely)</w:t>
            </w:r>
            <w:r w:rsidRPr="000A6869">
              <w:rPr>
                <w:bCs/>
                <w:strike/>
                <w:sz w:val="23"/>
                <w:szCs w:val="23"/>
              </w:rPr>
              <w:t>2025. szeptember 1-jéig a 72/2025. (II.13.) Ök. határozat alapján);</w:t>
            </w:r>
          </w:p>
          <w:p w:rsidR="0067632F" w:rsidRPr="000A6869" w:rsidRDefault="0067632F" w:rsidP="00900513">
            <w:pPr>
              <w:pStyle w:val="Listaszerbekezds"/>
              <w:numPr>
                <w:ilvl w:val="0"/>
                <w:numId w:val="18"/>
              </w:numPr>
              <w:ind w:left="484" w:hanging="283"/>
              <w:jc w:val="both"/>
              <w:rPr>
                <w:strike/>
                <w:sz w:val="23"/>
                <w:szCs w:val="23"/>
              </w:rPr>
            </w:pPr>
            <w:r w:rsidRPr="000A6869">
              <w:rPr>
                <w:sz w:val="23"/>
                <w:szCs w:val="23"/>
              </w:rPr>
              <w:t>Rákóczi út (a Teleki utca és Kárpáti Aurél utca közötti szakaszán 24 parkolóhely)</w:t>
            </w:r>
            <w:r w:rsidRPr="000A6869">
              <w:rPr>
                <w:bCs/>
                <w:strike/>
                <w:sz w:val="23"/>
                <w:szCs w:val="23"/>
              </w:rPr>
              <w:t>2025</w:t>
            </w:r>
            <w:r w:rsidRPr="000A6869">
              <w:rPr>
                <w:bCs/>
                <w:sz w:val="23"/>
                <w:szCs w:val="23"/>
              </w:rPr>
              <w:t xml:space="preserve">. </w:t>
            </w:r>
            <w:r w:rsidRPr="000A6869">
              <w:rPr>
                <w:bCs/>
                <w:strike/>
                <w:sz w:val="23"/>
                <w:szCs w:val="23"/>
              </w:rPr>
              <w:t>szeptember 1-jéig a 72/2025. (II.13.) Ök. határozat alapján);</w:t>
            </w:r>
          </w:p>
          <w:p w:rsidR="0067632F" w:rsidRPr="000A6869" w:rsidRDefault="0067632F" w:rsidP="00900513">
            <w:pPr>
              <w:pStyle w:val="Listaszerbekezds"/>
              <w:numPr>
                <w:ilvl w:val="0"/>
                <w:numId w:val="18"/>
              </w:numPr>
              <w:ind w:left="484" w:hanging="283"/>
              <w:jc w:val="both"/>
              <w:rPr>
                <w:strike/>
                <w:sz w:val="23"/>
                <w:szCs w:val="23"/>
              </w:rPr>
            </w:pPr>
            <w:r w:rsidRPr="000A6869">
              <w:rPr>
                <w:sz w:val="23"/>
                <w:szCs w:val="23"/>
              </w:rPr>
              <w:t>Selyem utca (az Árpád utca és Pesti út közötti szakaszán 58 parkolóhely)</w:t>
            </w:r>
            <w:r w:rsidRPr="000A6869">
              <w:rPr>
                <w:bCs/>
                <w:strike/>
                <w:sz w:val="23"/>
                <w:szCs w:val="23"/>
              </w:rPr>
              <w:t>2025. október 1-jéig a 71/2025. (II.13.) Ök. határozat alapján);</w:t>
            </w:r>
          </w:p>
          <w:p w:rsidR="0067632F" w:rsidRPr="000A6869" w:rsidRDefault="0067632F" w:rsidP="00900513">
            <w:pPr>
              <w:pStyle w:val="Listaszerbekezds"/>
              <w:numPr>
                <w:ilvl w:val="0"/>
                <w:numId w:val="18"/>
              </w:numPr>
              <w:ind w:left="484" w:hanging="283"/>
              <w:jc w:val="both"/>
              <w:rPr>
                <w:strike/>
                <w:sz w:val="23"/>
                <w:szCs w:val="23"/>
              </w:rPr>
            </w:pPr>
            <w:r w:rsidRPr="000A6869">
              <w:rPr>
                <w:sz w:val="23"/>
                <w:szCs w:val="23"/>
              </w:rPr>
              <w:t>Árpád utca (a Selyem utca és Damjanich utca közötti szakaszán 10 parkolóhely)</w:t>
            </w:r>
            <w:r w:rsidRPr="000A6869">
              <w:rPr>
                <w:bCs/>
                <w:strike/>
                <w:sz w:val="23"/>
                <w:szCs w:val="23"/>
              </w:rPr>
              <w:t>2025. október 1-jéig a 71/2025. (II.13.) Ök. határozat alapján);</w:t>
            </w:r>
          </w:p>
          <w:p w:rsidR="0067632F" w:rsidRPr="000A6869" w:rsidRDefault="0067632F" w:rsidP="00900513">
            <w:pPr>
              <w:pStyle w:val="Listaszerbekezds"/>
              <w:numPr>
                <w:ilvl w:val="0"/>
                <w:numId w:val="18"/>
              </w:numPr>
              <w:ind w:left="484" w:hanging="283"/>
              <w:jc w:val="both"/>
              <w:rPr>
                <w:bCs/>
                <w:strike/>
                <w:sz w:val="23"/>
                <w:szCs w:val="23"/>
              </w:rPr>
            </w:pPr>
            <w:r w:rsidRPr="000A6869">
              <w:rPr>
                <w:sz w:val="23"/>
                <w:szCs w:val="23"/>
              </w:rPr>
              <w:t>Árpád utca (a Kossuth tér és Kút utca közötti szakaszán 10 parkolóhely)</w:t>
            </w:r>
            <w:r w:rsidRPr="000A6869">
              <w:rPr>
                <w:bCs/>
                <w:strike/>
                <w:sz w:val="23"/>
                <w:szCs w:val="23"/>
              </w:rPr>
              <w:t>2025. október 1-jéig a 71/2025. (II.13.) Ök. határozat alapján);</w:t>
            </w:r>
          </w:p>
        </w:tc>
        <w:tc>
          <w:tcPr>
            <w:tcW w:w="3260" w:type="dxa"/>
          </w:tcPr>
          <w:p w:rsidR="0067632F" w:rsidRPr="0067632F" w:rsidRDefault="0067632F" w:rsidP="0082084A">
            <w:pPr>
              <w:spacing w:before="120"/>
              <w:rPr>
                <w:rFonts w:cstheme="minorHAnsi"/>
                <w:b/>
                <w:sz w:val="24"/>
                <w:szCs w:val="24"/>
              </w:rPr>
            </w:pPr>
            <w:ins w:id="256" w:author="Dell" w:date="2025-09-17T09:00:00Z">
              <w:r w:rsidRPr="00C67D65">
                <w:rPr>
                  <w:rFonts w:cstheme="minorHAnsi"/>
                  <w:b/>
                  <w:sz w:val="24"/>
                  <w:szCs w:val="24"/>
                </w:rPr>
                <w:lastRenderedPageBreak/>
                <w:t>6.7. Fizető gépjármű várakozó</w:t>
              </w:r>
            </w:ins>
            <w:r w:rsidR="0082084A">
              <w:rPr>
                <w:rFonts w:cstheme="minorHAnsi"/>
                <w:b/>
                <w:sz w:val="24"/>
                <w:szCs w:val="24"/>
              </w:rPr>
              <w:t>-</w:t>
            </w:r>
            <w:ins w:id="257" w:author="Dell" w:date="2025-09-17T09:00:00Z">
              <w:r w:rsidRPr="00C67D65">
                <w:rPr>
                  <w:rFonts w:cstheme="minorHAnsi"/>
                  <w:b/>
                  <w:sz w:val="24"/>
                  <w:szCs w:val="24"/>
                </w:rPr>
                <w:t>helyek kialakítása</w:t>
              </w:r>
            </w:ins>
            <w:ins w:id="258" w:author="Dell" w:date="2025-09-17T09:01:00Z">
              <w:r w:rsidRPr="00C67D65">
                <w:rPr>
                  <w:rFonts w:cstheme="minorHAnsi"/>
                  <w:b/>
                  <w:sz w:val="24"/>
                  <w:szCs w:val="24"/>
                </w:rPr>
                <w:t xml:space="preserve"> az Önkor</w:t>
              </w:r>
            </w:ins>
            <w:r w:rsidR="0082084A">
              <w:rPr>
                <w:rFonts w:cstheme="minorHAnsi"/>
                <w:b/>
                <w:sz w:val="24"/>
                <w:szCs w:val="24"/>
              </w:rPr>
              <w:t>-</w:t>
            </w:r>
            <w:proofErr w:type="spellStart"/>
            <w:ins w:id="259" w:author="Dell" w:date="2025-09-17T09:01:00Z">
              <w:r w:rsidRPr="00C67D65">
                <w:rPr>
                  <w:rFonts w:cstheme="minorHAnsi"/>
                  <w:b/>
                  <w:sz w:val="24"/>
                  <w:szCs w:val="24"/>
                </w:rPr>
                <w:t>mányzat</w:t>
              </w:r>
              <w:proofErr w:type="spellEnd"/>
              <w:r w:rsidRPr="00C67D65">
                <w:rPr>
                  <w:rFonts w:cstheme="minorHAnsi"/>
                  <w:b/>
                  <w:sz w:val="24"/>
                  <w:szCs w:val="24"/>
                </w:rPr>
                <w:t xml:space="preserve"> k</w:t>
              </w:r>
            </w:ins>
            <w:ins w:id="260" w:author="Dell" w:date="2025-09-17T09:05:00Z">
              <w:r>
                <w:rPr>
                  <w:rFonts w:cstheme="minorHAnsi"/>
                  <w:b/>
                  <w:sz w:val="24"/>
                  <w:szCs w:val="24"/>
                </w:rPr>
                <w:t>o</w:t>
              </w:r>
            </w:ins>
            <w:ins w:id="261" w:author="Dell" w:date="2025-09-17T09:01:00Z">
              <w:r w:rsidRPr="00C67D65">
                <w:rPr>
                  <w:rFonts w:cstheme="minorHAnsi"/>
                  <w:b/>
                  <w:sz w:val="24"/>
                  <w:szCs w:val="24"/>
                </w:rPr>
                <w:t>rábbi döntés</w:t>
              </w:r>
            </w:ins>
            <w:ins w:id="262" w:author="Dell" w:date="2025-09-17T09:05:00Z">
              <w:r>
                <w:rPr>
                  <w:rFonts w:cstheme="minorHAnsi"/>
                  <w:b/>
                  <w:sz w:val="24"/>
                  <w:szCs w:val="24"/>
                </w:rPr>
                <w:t>ei</w:t>
              </w:r>
            </w:ins>
            <w:ins w:id="263" w:author="Dell" w:date="2025-09-17T09:01:00Z">
              <w:r w:rsidRPr="00C67D65">
                <w:rPr>
                  <w:rFonts w:cstheme="minorHAnsi"/>
                  <w:b/>
                  <w:sz w:val="24"/>
                  <w:szCs w:val="24"/>
                </w:rPr>
                <w:t>nek megfelelően</w:t>
              </w:r>
            </w:ins>
          </w:p>
          <w:p w:rsidR="0067632F" w:rsidRPr="00131B1B" w:rsidRDefault="0067632F" w:rsidP="00900513">
            <w:pPr>
              <w:pStyle w:val="Listaszerbekezds"/>
              <w:numPr>
                <w:ilvl w:val="0"/>
                <w:numId w:val="18"/>
              </w:numPr>
              <w:ind w:left="317" w:hanging="283"/>
              <w:jc w:val="both"/>
              <w:rPr>
                <w:ins w:id="264" w:author="Dell" w:date="2025-10-05T03:12:00Z"/>
                <w:sz w:val="24"/>
                <w:szCs w:val="24"/>
              </w:rPr>
            </w:pPr>
            <w:ins w:id="265" w:author="Dell" w:date="2025-10-05T03:12:00Z">
              <w:r w:rsidRPr="00131B1B">
                <w:rPr>
                  <w:sz w:val="24"/>
                  <w:szCs w:val="24"/>
                </w:rPr>
                <w:t>Batthyány utca (a Rákóczi út és Szolnoki út közötti szakaszán 59 parkolóhely</w:t>
              </w:r>
              <w:r>
                <w:rPr>
                  <w:bCs/>
                  <w:sz w:val="24"/>
                  <w:szCs w:val="24"/>
                </w:rPr>
                <w:t>;</w:t>
              </w:r>
            </w:ins>
          </w:p>
          <w:p w:rsidR="0067632F" w:rsidRPr="00131B1B" w:rsidRDefault="0067632F" w:rsidP="00900513">
            <w:pPr>
              <w:pStyle w:val="Listaszerbekezds"/>
              <w:numPr>
                <w:ilvl w:val="0"/>
                <w:numId w:val="18"/>
              </w:numPr>
              <w:ind w:left="317" w:hanging="283"/>
              <w:jc w:val="both"/>
              <w:rPr>
                <w:ins w:id="266" w:author="Dell" w:date="2025-10-05T03:12:00Z"/>
                <w:sz w:val="24"/>
                <w:szCs w:val="24"/>
              </w:rPr>
            </w:pPr>
            <w:ins w:id="267" w:author="Dell" w:date="2025-10-05T03:12:00Z">
              <w:r w:rsidRPr="00131B1B">
                <w:rPr>
                  <w:sz w:val="24"/>
                  <w:szCs w:val="24"/>
                </w:rPr>
                <w:t>Cegléd, Szolnoki út (a Batthyány utca és Bercsényi út közötti szakaszán 56 parkolóhely</w:t>
              </w:r>
              <w:r>
                <w:rPr>
                  <w:bCs/>
                  <w:sz w:val="24"/>
                  <w:szCs w:val="24"/>
                </w:rPr>
                <w:t>;</w:t>
              </w:r>
            </w:ins>
          </w:p>
          <w:p w:rsidR="0067632F" w:rsidRPr="00131B1B" w:rsidRDefault="0067632F" w:rsidP="00900513">
            <w:pPr>
              <w:pStyle w:val="Listaszerbekezds"/>
              <w:numPr>
                <w:ilvl w:val="0"/>
                <w:numId w:val="18"/>
              </w:numPr>
              <w:ind w:left="317" w:hanging="283"/>
              <w:jc w:val="both"/>
              <w:rPr>
                <w:ins w:id="268" w:author="Dell" w:date="2025-10-05T03:12:00Z"/>
                <w:sz w:val="24"/>
                <w:szCs w:val="24"/>
              </w:rPr>
            </w:pPr>
            <w:ins w:id="269" w:author="Dell" w:date="2025-10-05T03:12:00Z">
              <w:r w:rsidRPr="00131B1B">
                <w:rPr>
                  <w:sz w:val="24"/>
                  <w:szCs w:val="24"/>
                </w:rPr>
                <w:t>Teleki utca (a Szent Imre Herceg utca és Rákóczi út közötti szakaszán 49 parkolóhely</w:t>
              </w:r>
              <w:r>
                <w:rPr>
                  <w:bCs/>
                  <w:sz w:val="24"/>
                  <w:szCs w:val="24"/>
                </w:rPr>
                <w:t>;</w:t>
              </w:r>
            </w:ins>
          </w:p>
          <w:p w:rsidR="0067632F" w:rsidRPr="00131B1B" w:rsidRDefault="0067632F" w:rsidP="00900513">
            <w:pPr>
              <w:pStyle w:val="Listaszerbekezds"/>
              <w:numPr>
                <w:ilvl w:val="0"/>
                <w:numId w:val="18"/>
              </w:numPr>
              <w:ind w:left="317" w:hanging="283"/>
              <w:jc w:val="both"/>
              <w:rPr>
                <w:ins w:id="270" w:author="Dell" w:date="2025-10-05T03:12:00Z"/>
                <w:sz w:val="24"/>
                <w:szCs w:val="24"/>
              </w:rPr>
            </w:pPr>
            <w:ins w:id="271" w:author="Dell" w:date="2025-10-05T03:12:00Z">
              <w:r w:rsidRPr="00131B1B">
                <w:rPr>
                  <w:sz w:val="24"/>
                  <w:szCs w:val="24"/>
                </w:rPr>
                <w:lastRenderedPageBreak/>
                <w:t>Rákóczi út (a Teleki utca és Kárpáti Aurél utca közötti szakaszán 24 parkolóhely</w:t>
              </w:r>
              <w:r>
                <w:rPr>
                  <w:bCs/>
                  <w:sz w:val="24"/>
                  <w:szCs w:val="24"/>
                </w:rPr>
                <w:t>;</w:t>
              </w:r>
            </w:ins>
          </w:p>
          <w:p w:rsidR="0067632F" w:rsidRPr="00131B1B" w:rsidRDefault="0067632F" w:rsidP="00900513">
            <w:pPr>
              <w:pStyle w:val="Listaszerbekezds"/>
              <w:numPr>
                <w:ilvl w:val="0"/>
                <w:numId w:val="18"/>
              </w:numPr>
              <w:ind w:left="317" w:hanging="283"/>
              <w:jc w:val="both"/>
              <w:rPr>
                <w:ins w:id="272" w:author="Dell" w:date="2025-10-05T03:12:00Z"/>
                <w:sz w:val="24"/>
                <w:szCs w:val="24"/>
              </w:rPr>
            </w:pPr>
            <w:ins w:id="273" w:author="Dell" w:date="2025-10-05T03:12:00Z">
              <w:r w:rsidRPr="00131B1B">
                <w:rPr>
                  <w:sz w:val="24"/>
                  <w:szCs w:val="24"/>
                </w:rPr>
                <w:t>Selyem utca (az Árpád utca és Pesti út közötti szakaszán 58 parkolóhely</w:t>
              </w:r>
              <w:r>
                <w:rPr>
                  <w:bCs/>
                  <w:sz w:val="24"/>
                  <w:szCs w:val="24"/>
                </w:rPr>
                <w:t>;</w:t>
              </w:r>
            </w:ins>
          </w:p>
          <w:p w:rsidR="0067632F" w:rsidRPr="0067632F" w:rsidRDefault="0067632F" w:rsidP="00900513">
            <w:pPr>
              <w:pStyle w:val="Listaszerbekezds"/>
              <w:numPr>
                <w:ilvl w:val="0"/>
                <w:numId w:val="18"/>
              </w:numPr>
              <w:ind w:left="317" w:hanging="283"/>
              <w:jc w:val="both"/>
              <w:rPr>
                <w:ins w:id="274" w:author="Dell" w:date="2025-10-05T03:12:00Z"/>
                <w:sz w:val="24"/>
                <w:szCs w:val="24"/>
              </w:rPr>
            </w:pPr>
            <w:ins w:id="275" w:author="Dell" w:date="2025-10-05T03:12:00Z">
              <w:r w:rsidRPr="00131B1B">
                <w:rPr>
                  <w:sz w:val="24"/>
                  <w:szCs w:val="24"/>
                </w:rPr>
                <w:t>Árpád utca (a Selyem utca és Damjanich utca közötti szakaszán 10 parkolóhely</w:t>
              </w:r>
              <w:r>
                <w:rPr>
                  <w:bCs/>
                  <w:sz w:val="24"/>
                  <w:szCs w:val="24"/>
                </w:rPr>
                <w:t>;</w:t>
              </w:r>
            </w:ins>
          </w:p>
          <w:p w:rsidR="0067632F" w:rsidRPr="0067632F" w:rsidRDefault="0067632F" w:rsidP="00900513">
            <w:pPr>
              <w:pStyle w:val="Listaszerbekezds"/>
              <w:numPr>
                <w:ilvl w:val="0"/>
                <w:numId w:val="18"/>
              </w:numPr>
              <w:ind w:left="317" w:hanging="283"/>
              <w:jc w:val="both"/>
              <w:rPr>
                <w:sz w:val="28"/>
                <w:szCs w:val="28"/>
              </w:rPr>
            </w:pPr>
            <w:ins w:id="276" w:author="Dell" w:date="2025-10-05T03:12:00Z">
              <w:r>
                <w:rPr>
                  <w:bCs/>
                  <w:sz w:val="24"/>
                  <w:szCs w:val="24"/>
                </w:rPr>
                <w:t>Á</w:t>
              </w:r>
              <w:r w:rsidRPr="00131B1B">
                <w:rPr>
                  <w:sz w:val="24"/>
                  <w:szCs w:val="24"/>
                </w:rPr>
                <w:t>rpád utca (a Kossuth tér és Kút utca közötti szakaszán 10 parkolóhely</w:t>
              </w:r>
              <w:r>
                <w:rPr>
                  <w:bCs/>
                  <w:sz w:val="24"/>
                  <w:szCs w:val="24"/>
                </w:rPr>
                <w:t>;</w:t>
              </w:r>
            </w:ins>
          </w:p>
        </w:tc>
      </w:tr>
    </w:tbl>
    <w:p w:rsidR="00851695" w:rsidRPr="00C67D65" w:rsidRDefault="00851695" w:rsidP="0067632F">
      <w:pPr>
        <w:spacing w:before="120"/>
        <w:jc w:val="both"/>
        <w:rPr>
          <w:rFonts w:cstheme="minorHAnsi"/>
          <w:b/>
          <w:sz w:val="24"/>
          <w:szCs w:val="24"/>
        </w:rPr>
      </w:pPr>
    </w:p>
    <w:tbl>
      <w:tblPr>
        <w:tblStyle w:val="Rcsostblzat"/>
        <w:tblW w:w="15559" w:type="dxa"/>
        <w:tblLayout w:type="fixed"/>
        <w:tblLook w:val="04A0" w:firstRow="1" w:lastRow="0" w:firstColumn="1" w:lastColumn="0" w:noHBand="0" w:noVBand="1"/>
      </w:tblPr>
      <w:tblGrid>
        <w:gridCol w:w="2518"/>
        <w:gridCol w:w="6095"/>
        <w:gridCol w:w="6946"/>
      </w:tblGrid>
      <w:tr w:rsidR="00305804" w:rsidRPr="00AC6D4F" w:rsidTr="00103B61">
        <w:tc>
          <w:tcPr>
            <w:tcW w:w="15559" w:type="dxa"/>
            <w:gridSpan w:val="3"/>
            <w:shd w:val="clear" w:color="auto" w:fill="D9D9D9" w:themeFill="background1" w:themeFillShade="D9"/>
          </w:tcPr>
          <w:p w:rsidR="00305804" w:rsidRPr="00887AB1" w:rsidRDefault="00305804" w:rsidP="00103B61">
            <w:pPr>
              <w:spacing w:before="120"/>
              <w:rPr>
                <w:rFonts w:cstheme="minorHAnsi"/>
                <w:b/>
                <w:sz w:val="24"/>
                <w:szCs w:val="24"/>
              </w:rPr>
            </w:pPr>
            <w:r w:rsidRPr="00305804">
              <w:rPr>
                <w:b/>
                <w:sz w:val="28"/>
                <w:szCs w:val="28"/>
              </w:rPr>
              <w:t>V</w:t>
            </w:r>
            <w:r>
              <w:rPr>
                <w:b/>
                <w:sz w:val="28"/>
                <w:szCs w:val="28"/>
              </w:rPr>
              <w:t>I</w:t>
            </w:r>
            <w:r w:rsidRPr="00305804">
              <w:rPr>
                <w:b/>
                <w:sz w:val="28"/>
                <w:szCs w:val="28"/>
              </w:rPr>
              <w:t xml:space="preserve">. </w:t>
            </w:r>
            <w:r w:rsidR="00103B61">
              <w:rPr>
                <w:b/>
                <w:sz w:val="28"/>
                <w:szCs w:val="28"/>
              </w:rPr>
              <w:t>A</w:t>
            </w:r>
            <w:r w:rsidRPr="00305804">
              <w:rPr>
                <w:rFonts w:ascii="TimesNewRomanPS-BoldMT" w:hAnsi="TimesNewRomanPS-BoldMT" w:cs="TimesNewRomanPS-BoldMT"/>
                <w:b/>
                <w:bCs/>
                <w:sz w:val="24"/>
                <w:szCs w:val="24"/>
              </w:rPr>
              <w:t xml:space="preserve"> 204/2025.(IV. 10.) Ök. határozat 1.</w:t>
            </w:r>
            <w:r>
              <w:rPr>
                <w:rFonts w:ascii="TimesNewRomanPS-BoldMT" w:hAnsi="TimesNewRomanPS-BoldMT" w:cs="TimesNewRomanPS-BoldMT"/>
                <w:b/>
                <w:bCs/>
                <w:sz w:val="24"/>
                <w:szCs w:val="24"/>
              </w:rPr>
              <w:t>3</w:t>
            </w:r>
            <w:r w:rsidRPr="00305804">
              <w:rPr>
                <w:rFonts w:ascii="TimesNewRomanPS-BoldMT" w:hAnsi="TimesNewRomanPS-BoldMT" w:cs="TimesNewRomanPS-BoldMT"/>
                <w:b/>
                <w:bCs/>
                <w:sz w:val="24"/>
                <w:szCs w:val="24"/>
              </w:rPr>
              <w:t>. pontj</w:t>
            </w:r>
            <w:r w:rsidR="00103B61">
              <w:rPr>
                <w:rFonts w:ascii="TimesNewRomanPS-BoldMT" w:hAnsi="TimesNewRomanPS-BoldMT" w:cs="TimesNewRomanPS-BoldMT"/>
                <w:b/>
                <w:bCs/>
                <w:sz w:val="24"/>
                <w:szCs w:val="24"/>
              </w:rPr>
              <w:t>a</w:t>
            </w:r>
            <w:r w:rsidRPr="00305804">
              <w:rPr>
                <w:rFonts w:ascii="TimesNewRomanPS-BoldMT" w:hAnsi="TimesNewRomanPS-BoldMT" w:cs="TimesNewRomanPS-BoldMT"/>
                <w:b/>
                <w:bCs/>
                <w:sz w:val="24"/>
                <w:szCs w:val="24"/>
              </w:rPr>
              <w:t xml:space="preserve"> és</w:t>
            </w:r>
            <w:r w:rsidRPr="00305804">
              <w:rPr>
                <w:b/>
                <w:sz w:val="28"/>
                <w:szCs w:val="28"/>
              </w:rPr>
              <w:t xml:space="preserve"> Takátsné Györe Anett képviselő</w:t>
            </w:r>
            <w:r w:rsidRPr="00305804">
              <w:rPr>
                <w:rFonts w:ascii="TimesNewRomanPS-BoldMT" w:hAnsi="TimesNewRomanPS-BoldMT" w:cs="TimesNewRomanPS-BoldMT"/>
                <w:b/>
                <w:bCs/>
                <w:sz w:val="24"/>
                <w:szCs w:val="24"/>
              </w:rPr>
              <w:t xml:space="preserve"> asszony 2025. szeptember 17-én benyújtott javaslat</w:t>
            </w:r>
            <w:r w:rsidR="00103B61">
              <w:rPr>
                <w:rFonts w:ascii="TimesNewRomanPS-BoldMT" w:hAnsi="TimesNewRomanPS-BoldMT" w:cs="TimesNewRomanPS-BoldMT"/>
                <w:b/>
                <w:bCs/>
                <w:sz w:val="24"/>
                <w:szCs w:val="24"/>
              </w:rPr>
              <w:t>a által egyaránt érintett 10. pont</w:t>
            </w:r>
            <w:r w:rsidR="00B75526">
              <w:rPr>
                <w:rFonts w:ascii="TimesNewRomanPS-BoldMT" w:hAnsi="TimesNewRomanPS-BoldMT" w:cs="TimesNewRomanPS-BoldMT"/>
                <w:b/>
                <w:bCs/>
                <w:sz w:val="24"/>
                <w:szCs w:val="24"/>
              </w:rPr>
              <w:t xml:space="preserve"> </w:t>
            </w:r>
            <w:r w:rsidR="00B75526">
              <w:rPr>
                <w:rFonts w:cs="TimesNewRomanPS-BoldMT"/>
                <w:b/>
                <w:bCs/>
                <w:sz w:val="28"/>
                <w:szCs w:val="28"/>
              </w:rPr>
              <w:t>[</w:t>
            </w:r>
            <w:r w:rsidR="00B75526" w:rsidRPr="00014A79">
              <w:rPr>
                <w:rFonts w:cs="TimesNewRomanPS-BoldMT"/>
                <w:b/>
                <w:bCs/>
                <w:sz w:val="28"/>
                <w:szCs w:val="28"/>
              </w:rPr>
              <w:t xml:space="preserve">2025. szeptember 17-ei </w:t>
            </w:r>
            <w:r w:rsidR="00B75526">
              <w:rPr>
                <w:rFonts w:cs="TimesNewRomanPS-BoldMT"/>
                <w:b/>
                <w:bCs/>
                <w:sz w:val="28"/>
                <w:szCs w:val="28"/>
              </w:rPr>
              <w:t>szöveg</w:t>
            </w:r>
            <w:r w:rsidR="00B75526" w:rsidRPr="00014A79">
              <w:rPr>
                <w:rFonts w:cs="TimesNewRomanPS-BoldMT"/>
                <w:b/>
                <w:bCs/>
                <w:sz w:val="28"/>
                <w:szCs w:val="28"/>
              </w:rPr>
              <w:t>állapot</w:t>
            </w:r>
            <w:r w:rsidR="00B75526">
              <w:rPr>
                <w:rFonts w:cs="TimesNewRomanPS-BoldMT"/>
                <w:b/>
                <w:bCs/>
                <w:sz w:val="28"/>
                <w:szCs w:val="28"/>
              </w:rPr>
              <w:t>]</w:t>
            </w:r>
          </w:p>
        </w:tc>
      </w:tr>
      <w:tr w:rsidR="0025777D" w:rsidRPr="00305804" w:rsidTr="00B75526">
        <w:tc>
          <w:tcPr>
            <w:tcW w:w="2518" w:type="dxa"/>
          </w:tcPr>
          <w:p w:rsidR="0025777D" w:rsidRPr="00305804" w:rsidRDefault="00305804" w:rsidP="00305804">
            <w:pPr>
              <w:spacing w:before="120" w:after="120"/>
              <w:jc w:val="center"/>
              <w:rPr>
                <w:sz w:val="24"/>
                <w:szCs w:val="24"/>
              </w:rPr>
            </w:pPr>
            <w:r w:rsidRPr="00305804">
              <w:rPr>
                <w:rFonts w:cs="TimesNewRomanPS-BoldMT"/>
                <w:b/>
                <w:bCs/>
                <w:sz w:val="24"/>
                <w:szCs w:val="24"/>
              </w:rPr>
              <w:t>204/2025.(IV. 10.) Ök. határozat</w:t>
            </w:r>
          </w:p>
        </w:tc>
        <w:tc>
          <w:tcPr>
            <w:tcW w:w="6095" w:type="dxa"/>
            <w:vAlign w:val="center"/>
          </w:tcPr>
          <w:p w:rsidR="0025777D" w:rsidRPr="00305804" w:rsidRDefault="00305804" w:rsidP="00B75526">
            <w:pPr>
              <w:spacing w:before="120" w:after="120"/>
              <w:ind w:left="567" w:hanging="567"/>
              <w:jc w:val="center"/>
              <w:rPr>
                <w:rFonts w:cstheme="minorHAnsi"/>
                <w:b/>
                <w:sz w:val="24"/>
                <w:szCs w:val="24"/>
              </w:rPr>
            </w:pPr>
            <w:r w:rsidRPr="00305804">
              <w:rPr>
                <w:b/>
                <w:sz w:val="24"/>
                <w:szCs w:val="24"/>
              </w:rPr>
              <w:t>Takátsné Györe Anett képviselő</w:t>
            </w:r>
            <w:r w:rsidRPr="00305804">
              <w:rPr>
                <w:rFonts w:cs="TimesNewRomanPS-BoldMT"/>
                <w:b/>
                <w:bCs/>
                <w:sz w:val="24"/>
                <w:szCs w:val="24"/>
              </w:rPr>
              <w:t xml:space="preserve"> asszony javaslata</w:t>
            </w:r>
          </w:p>
        </w:tc>
        <w:tc>
          <w:tcPr>
            <w:tcW w:w="6946" w:type="dxa"/>
            <w:vAlign w:val="center"/>
          </w:tcPr>
          <w:p w:rsidR="0025777D" w:rsidRPr="00305804" w:rsidRDefault="00B75526" w:rsidP="00B75526">
            <w:pPr>
              <w:spacing w:before="120" w:after="120"/>
              <w:jc w:val="center"/>
              <w:rPr>
                <w:rFonts w:cstheme="minorHAnsi"/>
                <w:b/>
                <w:sz w:val="24"/>
                <w:szCs w:val="24"/>
              </w:rPr>
            </w:pPr>
            <w:r>
              <w:rPr>
                <w:rFonts w:cstheme="minorHAnsi"/>
                <w:b/>
                <w:sz w:val="24"/>
                <w:szCs w:val="24"/>
              </w:rPr>
              <w:t>előterjesztői verzió</w:t>
            </w:r>
          </w:p>
        </w:tc>
      </w:tr>
      <w:tr w:rsidR="0025777D" w:rsidRPr="00AC6D4F" w:rsidTr="006C0DB3">
        <w:tc>
          <w:tcPr>
            <w:tcW w:w="2518" w:type="dxa"/>
          </w:tcPr>
          <w:p w:rsidR="0025777D" w:rsidRPr="00A86464" w:rsidRDefault="0025777D" w:rsidP="0025777D">
            <w:pPr>
              <w:spacing w:before="120"/>
              <w:rPr>
                <w:sz w:val="24"/>
                <w:szCs w:val="24"/>
              </w:rPr>
            </w:pPr>
            <w:r w:rsidRPr="00A86464">
              <w:rPr>
                <w:sz w:val="24"/>
                <w:szCs w:val="24"/>
              </w:rPr>
              <w:t>1.3.</w:t>
            </w:r>
            <w:r>
              <w:rPr>
                <w:sz w:val="24"/>
                <w:szCs w:val="24"/>
              </w:rPr>
              <w:t>[A]</w:t>
            </w:r>
            <w:r w:rsidRPr="00A86464">
              <w:rPr>
                <w:sz w:val="24"/>
                <w:szCs w:val="24"/>
              </w:rPr>
              <w:t xml:space="preserve"> Bérlakások számának növelése a meglévő kiemelten kritikus állapotú ingatlanok fejlesztését megelőzően nem prioritás.</w:t>
            </w:r>
          </w:p>
        </w:tc>
        <w:tc>
          <w:tcPr>
            <w:tcW w:w="6095" w:type="dxa"/>
          </w:tcPr>
          <w:p w:rsidR="0025777D" w:rsidRPr="00115DBE" w:rsidRDefault="0025777D" w:rsidP="0025777D">
            <w:pPr>
              <w:spacing w:after="120"/>
              <w:jc w:val="both"/>
              <w:rPr>
                <w:rFonts w:cstheme="minorHAnsi"/>
                <w:b/>
                <w:sz w:val="28"/>
                <w:szCs w:val="28"/>
              </w:rPr>
            </w:pPr>
            <w:r>
              <w:rPr>
                <w:rFonts w:cstheme="minorHAnsi"/>
                <w:b/>
                <w:sz w:val="28"/>
                <w:szCs w:val="28"/>
              </w:rPr>
              <w:t>10.</w:t>
            </w:r>
            <w:r w:rsidRPr="0042449D">
              <w:rPr>
                <w:rFonts w:cstheme="minorHAnsi"/>
                <w:b/>
                <w:sz w:val="28"/>
                <w:szCs w:val="28"/>
              </w:rPr>
              <w:t xml:space="preserve"> BÉRLAKÁSÉPÍTÉS</w:t>
            </w:r>
          </w:p>
          <w:p w:rsidR="0025777D" w:rsidRDefault="0025777D" w:rsidP="0025777D">
            <w:pPr>
              <w:spacing w:before="120" w:after="120"/>
              <w:rPr>
                <w:i/>
                <w:sz w:val="24"/>
                <w:szCs w:val="24"/>
                <w:highlight w:val="cyan"/>
              </w:rPr>
            </w:pPr>
            <w:r w:rsidRPr="002E1265">
              <w:rPr>
                <w:i/>
                <w:sz w:val="24"/>
                <w:szCs w:val="24"/>
                <w:highlight w:val="cyan"/>
              </w:rPr>
              <w:t xml:space="preserve">A </w:t>
            </w:r>
            <w:r>
              <w:rPr>
                <w:i/>
                <w:sz w:val="24"/>
                <w:szCs w:val="24"/>
                <w:highlight w:val="cyan"/>
              </w:rPr>
              <w:t xml:space="preserve">teljes 10 pont törlését javaslom, véleményem szerint ez az elkövetkezendő években legkevésbé megvalósítható program. Városunknak jelenleg is az átlagtól eltérően nagy számú bérlakása </w:t>
            </w:r>
            <w:proofErr w:type="gramStart"/>
            <w:r>
              <w:rPr>
                <w:i/>
                <w:sz w:val="24"/>
                <w:szCs w:val="24"/>
                <w:highlight w:val="cyan"/>
              </w:rPr>
              <w:t>van ,</w:t>
            </w:r>
            <w:proofErr w:type="gramEnd"/>
            <w:r>
              <w:rPr>
                <w:i/>
                <w:sz w:val="24"/>
                <w:szCs w:val="24"/>
                <w:highlight w:val="cyan"/>
              </w:rPr>
              <w:t xml:space="preserve"> melynek rendezett működése sem kiforrott. (itt gondolok a bérleti díjak rendezésére, melyet már megkezdtünk)</w:t>
            </w:r>
          </w:p>
          <w:p w:rsidR="0025777D" w:rsidRPr="002E1265" w:rsidRDefault="0025777D" w:rsidP="0025777D">
            <w:pPr>
              <w:spacing w:before="120" w:after="120"/>
              <w:rPr>
                <w:i/>
                <w:sz w:val="24"/>
                <w:szCs w:val="24"/>
              </w:rPr>
            </w:pPr>
            <w:r w:rsidRPr="00B5775E">
              <w:rPr>
                <w:i/>
                <w:sz w:val="24"/>
                <w:szCs w:val="24"/>
                <w:highlight w:val="cyan"/>
              </w:rPr>
              <w:t xml:space="preserve">Ingatlan vagyongazdálkodásunk egy fő eleme lehet a bevételek bizonyos százalékának megtartása, elkülönítése </w:t>
            </w:r>
            <w:r w:rsidRPr="00B5775E">
              <w:rPr>
                <w:i/>
                <w:sz w:val="24"/>
                <w:szCs w:val="24"/>
                <w:highlight w:val="cyan"/>
              </w:rPr>
              <w:lastRenderedPageBreak/>
              <w:t>további ingatlanok megvásárlására</w:t>
            </w:r>
            <w:r>
              <w:rPr>
                <w:i/>
                <w:sz w:val="24"/>
                <w:szCs w:val="24"/>
                <w:highlight w:val="cyan"/>
              </w:rPr>
              <w:t>/felújítására</w:t>
            </w:r>
            <w:r w:rsidRPr="00B5775E">
              <w:rPr>
                <w:i/>
                <w:sz w:val="24"/>
                <w:szCs w:val="24"/>
                <w:highlight w:val="cyan"/>
              </w:rPr>
              <w:t>, hogyne csak működési költségek finanszírozására kerüljön.</w:t>
            </w:r>
          </w:p>
          <w:p w:rsidR="0025777D" w:rsidRPr="00A909DB" w:rsidRDefault="0025777D" w:rsidP="0025777D">
            <w:pPr>
              <w:spacing w:before="120" w:after="120"/>
              <w:rPr>
                <w:sz w:val="24"/>
                <w:szCs w:val="24"/>
              </w:rPr>
            </w:pPr>
            <w:r w:rsidRPr="00BB7C2D">
              <w:rPr>
                <w:b/>
                <w:sz w:val="24"/>
                <w:szCs w:val="24"/>
              </w:rPr>
              <w:t>10.1.</w:t>
            </w:r>
            <w:r w:rsidRPr="00A909DB">
              <w:rPr>
                <w:sz w:val="24"/>
                <w:szCs w:val="24"/>
              </w:rPr>
              <w:t xml:space="preserve">A bérlakások számának növelésére jelentős </w:t>
            </w:r>
            <w:r>
              <w:rPr>
                <w:sz w:val="24"/>
                <w:szCs w:val="24"/>
              </w:rPr>
              <w:t xml:space="preserve">a </w:t>
            </w:r>
            <w:r w:rsidRPr="00A909DB">
              <w:rPr>
                <w:sz w:val="24"/>
                <w:szCs w:val="24"/>
              </w:rPr>
              <w:t>lakossági igény, amely mindig megmutatkozik, valahányszor pályázni lehet egy megüresedő lakásra.</w:t>
            </w:r>
          </w:p>
          <w:p w:rsidR="0025777D" w:rsidRPr="00BF33AF" w:rsidRDefault="0025777D" w:rsidP="0025777D">
            <w:pPr>
              <w:rPr>
                <w:strike/>
                <w:sz w:val="24"/>
                <w:szCs w:val="24"/>
                <w:highlight w:val="yellow"/>
              </w:rPr>
            </w:pPr>
            <w:r w:rsidRPr="00BF33AF">
              <w:rPr>
                <w:b/>
                <w:strike/>
                <w:sz w:val="24"/>
                <w:szCs w:val="24"/>
                <w:highlight w:val="yellow"/>
              </w:rPr>
              <w:t>10.2.</w:t>
            </w:r>
            <w:r w:rsidRPr="00BF33AF">
              <w:rPr>
                <w:strike/>
                <w:sz w:val="24"/>
                <w:szCs w:val="24"/>
                <w:highlight w:val="yellow"/>
              </w:rPr>
              <w:t xml:space="preserve"> Ezt az Önkormányzat sem hagyhatja figyelmen kívül, amikor saját, e célra fordítható erőforrásainak felhasználásáról dönt:</w:t>
            </w:r>
          </w:p>
          <w:p w:rsidR="0025777D" w:rsidRPr="00BF33AF" w:rsidRDefault="0025777D" w:rsidP="00900513">
            <w:pPr>
              <w:pStyle w:val="Listaszerbekezds"/>
              <w:numPr>
                <w:ilvl w:val="0"/>
                <w:numId w:val="8"/>
              </w:numPr>
              <w:rPr>
                <w:strike/>
                <w:sz w:val="24"/>
                <w:szCs w:val="24"/>
                <w:highlight w:val="yellow"/>
              </w:rPr>
            </w:pPr>
            <w:r w:rsidRPr="00BF33AF">
              <w:rPr>
                <w:strike/>
                <w:sz w:val="24"/>
                <w:szCs w:val="24"/>
                <w:highlight w:val="yellow"/>
              </w:rPr>
              <w:t>önkormányzati tulajdonú üres telkek,</w:t>
            </w:r>
          </w:p>
          <w:p w:rsidR="0025777D" w:rsidRPr="00BF33AF" w:rsidRDefault="0025777D" w:rsidP="00900513">
            <w:pPr>
              <w:pStyle w:val="Listaszerbekezds"/>
              <w:numPr>
                <w:ilvl w:val="0"/>
                <w:numId w:val="8"/>
              </w:numPr>
              <w:rPr>
                <w:strike/>
                <w:sz w:val="24"/>
                <w:szCs w:val="24"/>
                <w:highlight w:val="yellow"/>
              </w:rPr>
            </w:pPr>
            <w:r w:rsidRPr="00BF33AF">
              <w:rPr>
                <w:strike/>
                <w:sz w:val="24"/>
                <w:szCs w:val="24"/>
                <w:highlight w:val="yellow"/>
              </w:rPr>
              <w:t>állami tulajdonból önkormányzati tulajdonba átkerült ingatlanok értékesítéséből befolyó árbevétel,</w:t>
            </w:r>
          </w:p>
          <w:p w:rsidR="0025777D" w:rsidRPr="00BF33AF" w:rsidRDefault="0025777D" w:rsidP="00900513">
            <w:pPr>
              <w:pStyle w:val="Listaszerbekezds"/>
              <w:numPr>
                <w:ilvl w:val="0"/>
                <w:numId w:val="8"/>
              </w:numPr>
              <w:rPr>
                <w:strike/>
                <w:sz w:val="24"/>
                <w:szCs w:val="24"/>
                <w:highlight w:val="yellow"/>
              </w:rPr>
            </w:pPr>
            <w:r w:rsidRPr="00BF33AF">
              <w:rPr>
                <w:strike/>
                <w:sz w:val="24"/>
                <w:szCs w:val="24"/>
                <w:highlight w:val="yellow"/>
              </w:rPr>
              <w:t>önkormányzati tulajdonú ingatlanok bérbeadásából befolyó bérleti díjak.</w:t>
            </w:r>
          </w:p>
          <w:p w:rsidR="0025777D" w:rsidRPr="00BF33AF" w:rsidRDefault="0025777D" w:rsidP="0025777D">
            <w:pPr>
              <w:spacing w:before="120"/>
              <w:rPr>
                <w:strike/>
                <w:sz w:val="24"/>
                <w:szCs w:val="24"/>
                <w:highlight w:val="yellow"/>
              </w:rPr>
            </w:pPr>
            <w:r w:rsidRPr="00BF33AF">
              <w:rPr>
                <w:b/>
                <w:strike/>
                <w:sz w:val="24"/>
                <w:szCs w:val="24"/>
                <w:highlight w:val="yellow"/>
              </w:rPr>
              <w:t>10.3.</w:t>
            </w:r>
            <w:r w:rsidRPr="00BF33AF">
              <w:rPr>
                <w:strike/>
                <w:sz w:val="24"/>
                <w:szCs w:val="24"/>
                <w:highlight w:val="yellow"/>
              </w:rPr>
              <w:t xml:space="preserve"> Az Önkormányzat</w:t>
            </w:r>
          </w:p>
          <w:p w:rsidR="0025777D" w:rsidRPr="00BF33AF" w:rsidRDefault="0025777D" w:rsidP="00900513">
            <w:pPr>
              <w:pStyle w:val="Listaszerbekezds"/>
              <w:numPr>
                <w:ilvl w:val="0"/>
                <w:numId w:val="9"/>
              </w:numPr>
              <w:rPr>
                <w:strike/>
                <w:sz w:val="24"/>
                <w:szCs w:val="24"/>
                <w:highlight w:val="yellow"/>
              </w:rPr>
            </w:pPr>
            <w:r w:rsidRPr="00BF33AF">
              <w:rPr>
                <w:strike/>
                <w:sz w:val="24"/>
                <w:szCs w:val="24"/>
                <w:highlight w:val="yellow"/>
              </w:rPr>
              <w:t>ezen erőforrások felhasználásával városi bérlakás-építési programot indíthat el, illetőleg</w:t>
            </w:r>
          </w:p>
          <w:p w:rsidR="0025777D" w:rsidRPr="00BF33AF" w:rsidRDefault="0025777D" w:rsidP="00900513">
            <w:pPr>
              <w:pStyle w:val="Listaszerbekezds"/>
              <w:numPr>
                <w:ilvl w:val="0"/>
                <w:numId w:val="9"/>
              </w:numPr>
              <w:spacing w:after="120"/>
              <w:ind w:left="714" w:hanging="357"/>
              <w:jc w:val="both"/>
              <w:rPr>
                <w:b/>
                <w:strike/>
                <w:sz w:val="24"/>
                <w:szCs w:val="24"/>
              </w:rPr>
            </w:pPr>
            <w:r w:rsidRPr="00BF33AF">
              <w:rPr>
                <w:strike/>
                <w:sz w:val="24"/>
                <w:szCs w:val="24"/>
                <w:highlight w:val="yellow"/>
              </w:rPr>
              <w:t>tartalékolhatja ezen erőforrásait annak érdekében, hogy utóbb önerőként használhassa fel egy bérlakások építésére irányuló esetleges kormányzati pályázatban</w:t>
            </w:r>
            <w:r w:rsidRPr="00BF33AF">
              <w:rPr>
                <w:strike/>
                <w:sz w:val="24"/>
                <w:szCs w:val="24"/>
              </w:rPr>
              <w:t>.</w:t>
            </w:r>
          </w:p>
          <w:p w:rsidR="0025777D" w:rsidRPr="00BF33AF" w:rsidRDefault="0025777D" w:rsidP="0025777D">
            <w:pPr>
              <w:spacing w:after="120"/>
              <w:ind w:left="426" w:hanging="426"/>
              <w:jc w:val="both"/>
              <w:rPr>
                <w:strike/>
                <w:sz w:val="24"/>
                <w:szCs w:val="24"/>
              </w:rPr>
            </w:pPr>
            <w:r w:rsidRPr="00BF33AF">
              <w:rPr>
                <w:b/>
                <w:strike/>
                <w:sz w:val="24"/>
                <w:szCs w:val="24"/>
                <w:highlight w:val="yellow"/>
              </w:rPr>
              <w:t>10.4.</w:t>
            </w:r>
            <w:r w:rsidRPr="00BF33AF">
              <w:rPr>
                <w:strike/>
                <w:sz w:val="24"/>
                <w:szCs w:val="24"/>
                <w:highlight w:val="yellow"/>
              </w:rPr>
              <w:t xml:space="preserve">Az Önkormányzat bérlakás alapot létesítés, </w:t>
            </w:r>
            <w:r w:rsidRPr="00BF33AF">
              <w:rPr>
                <w:rFonts w:cstheme="minorHAnsi"/>
                <w:strike/>
                <w:sz w:val="24"/>
                <w:szCs w:val="24"/>
                <w:highlight w:val="yellow"/>
              </w:rPr>
              <w:t xml:space="preserve">minőségi épületszerkezetekkel kis energiaigényű, környezettudatos </w:t>
            </w:r>
            <w:r w:rsidRPr="00BF33AF">
              <w:rPr>
                <w:strike/>
                <w:sz w:val="24"/>
                <w:szCs w:val="24"/>
                <w:highlight w:val="yellow"/>
              </w:rPr>
              <w:t>bérlakások építésének finanszírozására.</w:t>
            </w:r>
          </w:p>
          <w:p w:rsidR="0025777D" w:rsidRPr="000A6869" w:rsidRDefault="0025777D" w:rsidP="000A6869">
            <w:pPr>
              <w:spacing w:after="120"/>
              <w:ind w:left="426" w:hanging="426"/>
              <w:jc w:val="both"/>
              <w:rPr>
                <w:strike/>
                <w:sz w:val="24"/>
                <w:szCs w:val="24"/>
                <w:highlight w:val="yellow"/>
              </w:rPr>
            </w:pPr>
            <w:r w:rsidRPr="00BF33AF">
              <w:rPr>
                <w:b/>
                <w:strike/>
                <w:sz w:val="24"/>
                <w:szCs w:val="24"/>
                <w:highlight w:val="yellow"/>
              </w:rPr>
              <w:t>10.5.</w:t>
            </w:r>
            <w:r w:rsidRPr="00BF33AF">
              <w:rPr>
                <w:strike/>
                <w:sz w:val="24"/>
                <w:szCs w:val="24"/>
                <w:highlight w:val="yellow"/>
              </w:rPr>
              <w:t>Az Önkormányzat alap létrehozását tervezi a városban egyedül élő idős ingatlantulajdonosok ellátására, illetve nyugdíj-kiegészítésétre az ingatlanuk fejében, azzal, hogy utóbb ezek az ingatlanok ugyancsak a bérlakás-programba kerülnek.</w:t>
            </w:r>
          </w:p>
        </w:tc>
        <w:tc>
          <w:tcPr>
            <w:tcW w:w="6946" w:type="dxa"/>
          </w:tcPr>
          <w:p w:rsidR="006C0DB3" w:rsidRPr="00115DBE" w:rsidRDefault="006C0DB3" w:rsidP="006C0DB3">
            <w:pPr>
              <w:spacing w:after="120"/>
              <w:jc w:val="both"/>
              <w:rPr>
                <w:rFonts w:cstheme="minorHAnsi"/>
                <w:b/>
                <w:sz w:val="28"/>
                <w:szCs w:val="28"/>
              </w:rPr>
            </w:pPr>
            <w:r>
              <w:rPr>
                <w:rFonts w:cstheme="minorHAnsi"/>
                <w:b/>
                <w:sz w:val="28"/>
                <w:szCs w:val="28"/>
              </w:rPr>
              <w:lastRenderedPageBreak/>
              <w:t>10.</w:t>
            </w:r>
            <w:r w:rsidRPr="0042449D">
              <w:rPr>
                <w:rFonts w:cstheme="minorHAnsi"/>
                <w:b/>
                <w:sz w:val="28"/>
                <w:szCs w:val="28"/>
              </w:rPr>
              <w:t xml:space="preserve"> BÉRLAKÁSÉPÍTÉS</w:t>
            </w:r>
          </w:p>
          <w:p w:rsidR="006C0DB3" w:rsidRDefault="006C0DB3" w:rsidP="006C0DB3">
            <w:pPr>
              <w:spacing w:before="120" w:after="120"/>
              <w:rPr>
                <w:ins w:id="277" w:author="Dell" w:date="2025-10-05T09:49:00Z"/>
                <w:sz w:val="24"/>
                <w:szCs w:val="24"/>
              </w:rPr>
            </w:pPr>
            <w:ins w:id="278" w:author="Dell" w:date="2025-10-05T09:49:00Z">
              <w:r>
                <w:rPr>
                  <w:b/>
                  <w:sz w:val="24"/>
                  <w:szCs w:val="24"/>
                </w:rPr>
                <w:t>10.</w:t>
              </w:r>
              <w:r w:rsidRPr="00115DBE">
                <w:rPr>
                  <w:b/>
                  <w:sz w:val="24"/>
                  <w:szCs w:val="24"/>
                </w:rPr>
                <w:t>1.</w:t>
              </w:r>
              <w:r w:rsidRPr="00A909DB">
                <w:rPr>
                  <w:sz w:val="24"/>
                  <w:szCs w:val="24"/>
                </w:rPr>
                <w:t xml:space="preserve">A bérlakások számának növelésére jelentős </w:t>
              </w:r>
              <w:r>
                <w:rPr>
                  <w:sz w:val="24"/>
                  <w:szCs w:val="24"/>
                </w:rPr>
                <w:t xml:space="preserve">a </w:t>
              </w:r>
              <w:r w:rsidRPr="00A909DB">
                <w:rPr>
                  <w:sz w:val="24"/>
                  <w:szCs w:val="24"/>
                </w:rPr>
                <w:t>lakossági igény, amely mindig megmutatkozik, valahányszor pályázni lehet egy megüresedő lakásra.</w:t>
              </w:r>
              <w:r w:rsidRPr="00D57524">
                <w:rPr>
                  <w:sz w:val="24"/>
                  <w:szCs w:val="24"/>
                </w:rPr>
                <w:t xml:space="preserve"> </w:t>
              </w:r>
              <w:r w:rsidRPr="00D95E1E">
                <w:rPr>
                  <w:sz w:val="24"/>
                  <w:szCs w:val="24"/>
                </w:rPr>
                <w:t>Ezt</w:t>
              </w:r>
              <w:r w:rsidRPr="00115DBE">
                <w:rPr>
                  <w:sz w:val="24"/>
                  <w:szCs w:val="24"/>
                </w:rPr>
                <w:t xml:space="preserve"> az </w:t>
              </w:r>
              <w:r w:rsidRPr="00D95E1E">
                <w:rPr>
                  <w:sz w:val="24"/>
                  <w:szCs w:val="24"/>
                </w:rPr>
                <w:t>Önkormányzat sem hagyhatja figyelmen kívül</w:t>
              </w:r>
              <w:r>
                <w:rPr>
                  <w:sz w:val="24"/>
                  <w:szCs w:val="24"/>
                </w:rPr>
                <w:t xml:space="preserve">, mivel a lakáshiány enyhítésének továbbra is ez az egyik leghatékonyabb módja. </w:t>
              </w:r>
            </w:ins>
          </w:p>
          <w:p w:rsidR="006C0DB3" w:rsidRPr="00BB7F49" w:rsidRDefault="006C0DB3" w:rsidP="006C0DB3">
            <w:pPr>
              <w:spacing w:before="120"/>
              <w:rPr>
                <w:ins w:id="279" w:author="Dell" w:date="2025-10-05T09:51:00Z"/>
                <w:sz w:val="24"/>
                <w:szCs w:val="24"/>
              </w:rPr>
            </w:pPr>
            <w:ins w:id="280" w:author="Dell" w:date="2025-10-05T09:51:00Z">
              <w:r w:rsidRPr="00BB7F49">
                <w:rPr>
                  <w:b/>
                  <w:sz w:val="24"/>
                  <w:szCs w:val="24"/>
                </w:rPr>
                <w:t>10.2.</w:t>
              </w:r>
              <w:r w:rsidRPr="00BB7F49">
                <w:rPr>
                  <w:sz w:val="24"/>
                  <w:szCs w:val="24"/>
                </w:rPr>
                <w:t xml:space="preserve"> Az Önkormányzat bízik abban, hogy belátható időn belül lesznek központi támogatási programok önkormányzati bérlakások építésére. Annak érdekében, hogy az esetlegesen megnyíló pályázati </w:t>
              </w:r>
              <w:r w:rsidRPr="00BB7F49">
                <w:rPr>
                  <w:sz w:val="24"/>
                  <w:szCs w:val="24"/>
                </w:rPr>
                <w:lastRenderedPageBreak/>
                <w:t>lehetőségeket a város a lehető legjobban ki tudja használni, az Önkormányzat minden esetben koncepcionálisan előre tekintve dönt saját, e célra is fordítható erőforrásainak felhasználásáról:</w:t>
              </w:r>
            </w:ins>
          </w:p>
          <w:p w:rsidR="006C0DB3" w:rsidRPr="00D95E1E" w:rsidRDefault="006C0DB3" w:rsidP="00900513">
            <w:pPr>
              <w:pStyle w:val="Listaszerbekezds"/>
              <w:numPr>
                <w:ilvl w:val="0"/>
                <w:numId w:val="8"/>
              </w:numPr>
              <w:rPr>
                <w:ins w:id="281" w:author="Dell" w:date="2025-10-05T09:51:00Z"/>
                <w:sz w:val="24"/>
                <w:szCs w:val="24"/>
              </w:rPr>
            </w:pPr>
            <w:ins w:id="282" w:author="Dell" w:date="2025-10-05T09:51:00Z">
              <w:r w:rsidRPr="00D95E1E">
                <w:rPr>
                  <w:sz w:val="24"/>
                  <w:szCs w:val="24"/>
                </w:rPr>
                <w:t>önkormányzati tulajdonú üres telkek,</w:t>
              </w:r>
            </w:ins>
          </w:p>
          <w:p w:rsidR="006C0DB3" w:rsidRPr="00D95E1E" w:rsidRDefault="006C0DB3" w:rsidP="00900513">
            <w:pPr>
              <w:pStyle w:val="Listaszerbekezds"/>
              <w:numPr>
                <w:ilvl w:val="0"/>
                <w:numId w:val="8"/>
              </w:numPr>
              <w:rPr>
                <w:ins w:id="283" w:author="Dell" w:date="2025-10-05T09:51:00Z"/>
                <w:sz w:val="24"/>
                <w:szCs w:val="24"/>
              </w:rPr>
            </w:pPr>
            <w:ins w:id="284" w:author="Dell" w:date="2025-10-05T09:51:00Z">
              <w:r w:rsidRPr="00D95E1E">
                <w:rPr>
                  <w:sz w:val="24"/>
                  <w:szCs w:val="24"/>
                </w:rPr>
                <w:t xml:space="preserve">állami tulajdonból önkormányzati tulajdonba átkerült ingatlanok </w:t>
              </w:r>
              <w:r w:rsidRPr="00115DBE">
                <w:rPr>
                  <w:sz w:val="24"/>
                  <w:szCs w:val="24"/>
                </w:rPr>
                <w:t xml:space="preserve">értékesítéséből befolyó </w:t>
              </w:r>
              <w:r w:rsidRPr="00D95E1E">
                <w:rPr>
                  <w:sz w:val="24"/>
                  <w:szCs w:val="24"/>
                </w:rPr>
                <w:t>árbevétel,</w:t>
              </w:r>
            </w:ins>
          </w:p>
          <w:p w:rsidR="006C0DB3" w:rsidRPr="00D95E1E" w:rsidRDefault="006C0DB3" w:rsidP="00900513">
            <w:pPr>
              <w:pStyle w:val="Listaszerbekezds"/>
              <w:numPr>
                <w:ilvl w:val="0"/>
                <w:numId w:val="8"/>
              </w:numPr>
              <w:rPr>
                <w:ins w:id="285" w:author="Dell" w:date="2025-10-05T09:51:00Z"/>
                <w:sz w:val="24"/>
                <w:szCs w:val="24"/>
              </w:rPr>
            </w:pPr>
            <w:ins w:id="286" w:author="Dell" w:date="2025-10-05T09:51:00Z">
              <w:r w:rsidRPr="00D95E1E">
                <w:rPr>
                  <w:sz w:val="24"/>
                  <w:szCs w:val="24"/>
                </w:rPr>
                <w:t>önkormányzati tulajdonú ingatlanok bérbeadásából befolyó bérleti díjak.</w:t>
              </w:r>
            </w:ins>
          </w:p>
          <w:p w:rsidR="00E47911" w:rsidRPr="00D95E1E" w:rsidRDefault="00E47911" w:rsidP="00E47911">
            <w:pPr>
              <w:spacing w:before="120"/>
              <w:rPr>
                <w:ins w:id="287" w:author="Dell" w:date="2025-10-05T09:54:00Z"/>
                <w:sz w:val="24"/>
                <w:szCs w:val="24"/>
              </w:rPr>
            </w:pPr>
            <w:ins w:id="288" w:author="Dell" w:date="2025-10-05T09:54:00Z">
              <w:r w:rsidRPr="00D95E1E">
                <w:rPr>
                  <w:b/>
                  <w:sz w:val="24"/>
                  <w:szCs w:val="24"/>
                </w:rPr>
                <w:t>10.3.</w:t>
              </w:r>
              <w:r w:rsidRPr="00D95E1E">
                <w:rPr>
                  <w:sz w:val="24"/>
                  <w:szCs w:val="24"/>
                </w:rPr>
                <w:t xml:space="preserve"> Az Önkormányzat</w:t>
              </w:r>
            </w:ins>
          </w:p>
          <w:p w:rsidR="00E47911" w:rsidRPr="00D95E1E" w:rsidRDefault="00E47911" w:rsidP="00900513">
            <w:pPr>
              <w:pStyle w:val="Listaszerbekezds"/>
              <w:numPr>
                <w:ilvl w:val="0"/>
                <w:numId w:val="9"/>
              </w:numPr>
              <w:rPr>
                <w:ins w:id="289" w:author="Dell" w:date="2025-10-05T09:54:00Z"/>
                <w:sz w:val="24"/>
                <w:szCs w:val="24"/>
              </w:rPr>
            </w:pPr>
            <w:ins w:id="290" w:author="Dell" w:date="2025-10-05T09:54:00Z">
              <w:r w:rsidRPr="00D95E1E">
                <w:rPr>
                  <w:sz w:val="24"/>
                  <w:szCs w:val="24"/>
                </w:rPr>
                <w:t>ezen erőforrások felhasználásával városi</w:t>
              </w:r>
              <w:r w:rsidRPr="00115DBE">
                <w:rPr>
                  <w:sz w:val="24"/>
                  <w:szCs w:val="24"/>
                </w:rPr>
                <w:t xml:space="preserve"> bérlakás</w:t>
              </w:r>
              <w:r w:rsidRPr="00D95E1E">
                <w:rPr>
                  <w:sz w:val="24"/>
                  <w:szCs w:val="24"/>
                </w:rPr>
                <w:t>-építési programot indíthat el</w:t>
              </w:r>
              <w:r>
                <w:rPr>
                  <w:sz w:val="24"/>
                  <w:szCs w:val="24"/>
                </w:rPr>
                <w:t>;</w:t>
              </w:r>
            </w:ins>
          </w:p>
          <w:p w:rsidR="00E47911" w:rsidRPr="00BB7F49" w:rsidRDefault="00E47911" w:rsidP="00900513">
            <w:pPr>
              <w:pStyle w:val="Listaszerbekezds"/>
              <w:numPr>
                <w:ilvl w:val="0"/>
                <w:numId w:val="9"/>
              </w:numPr>
              <w:spacing w:after="120"/>
              <w:ind w:left="714" w:hanging="357"/>
              <w:jc w:val="both"/>
              <w:rPr>
                <w:ins w:id="291" w:author="Dell" w:date="2025-10-05T09:54:00Z"/>
                <w:b/>
                <w:sz w:val="24"/>
                <w:szCs w:val="24"/>
              </w:rPr>
            </w:pPr>
            <w:ins w:id="292" w:author="Dell" w:date="2025-10-05T09:54:00Z">
              <w:r w:rsidRPr="00D95E1E">
                <w:rPr>
                  <w:sz w:val="24"/>
                  <w:szCs w:val="24"/>
                </w:rPr>
                <w:t xml:space="preserve">tartalékolhatja erőforrásait annak érdekében, hogy utóbb önerőként használhassa fel </w:t>
              </w:r>
              <w:r>
                <w:rPr>
                  <w:sz w:val="24"/>
                  <w:szCs w:val="24"/>
                </w:rPr>
                <w:t xml:space="preserve">azokat </w:t>
              </w:r>
              <w:r w:rsidRPr="00D95E1E">
                <w:rPr>
                  <w:sz w:val="24"/>
                  <w:szCs w:val="24"/>
                </w:rPr>
                <w:t>egy bérlakások építésére irányuló esetleges kormányzati pályázatban</w:t>
              </w:r>
              <w:r>
                <w:rPr>
                  <w:sz w:val="24"/>
                  <w:szCs w:val="24"/>
                </w:rPr>
                <w:t>;</w:t>
              </w:r>
            </w:ins>
          </w:p>
          <w:p w:rsidR="00E47911" w:rsidRDefault="00E47911" w:rsidP="00900513">
            <w:pPr>
              <w:pStyle w:val="Listaszerbekezds"/>
              <w:numPr>
                <w:ilvl w:val="0"/>
                <w:numId w:val="9"/>
              </w:numPr>
              <w:spacing w:after="120"/>
              <w:ind w:left="714" w:hanging="357"/>
              <w:jc w:val="both"/>
              <w:rPr>
                <w:ins w:id="293" w:author="Dell" w:date="2025-10-05T09:55:00Z"/>
                <w:sz w:val="24"/>
                <w:szCs w:val="24"/>
              </w:rPr>
            </w:pPr>
            <w:ins w:id="294" w:author="Dell" w:date="2025-10-05T09:54:00Z">
              <w:r w:rsidRPr="00BB7F49">
                <w:rPr>
                  <w:sz w:val="24"/>
                  <w:szCs w:val="24"/>
                </w:rPr>
                <w:t>tervezi a bérlakások bérleti díjának egységes rendezését;</w:t>
              </w:r>
            </w:ins>
          </w:p>
          <w:p w:rsidR="006C0DB3" w:rsidRDefault="006C0DB3" w:rsidP="00900513">
            <w:pPr>
              <w:pStyle w:val="Listaszerbekezds"/>
              <w:numPr>
                <w:ilvl w:val="0"/>
                <w:numId w:val="9"/>
              </w:numPr>
              <w:spacing w:after="120"/>
              <w:ind w:left="714" w:hanging="357"/>
              <w:jc w:val="both"/>
              <w:rPr>
                <w:ins w:id="295" w:author="Dell" w:date="2025-10-05T09:57:00Z"/>
                <w:sz w:val="24"/>
                <w:szCs w:val="24"/>
              </w:rPr>
            </w:pPr>
            <w:del w:id="296" w:author="Dell" w:date="2025-10-05T09:56:00Z">
              <w:r w:rsidRPr="00E47911" w:rsidDel="00E47911">
                <w:rPr>
                  <w:b/>
                  <w:sz w:val="24"/>
                  <w:szCs w:val="24"/>
                </w:rPr>
                <w:delText>10.1.</w:delText>
              </w:r>
              <w:r w:rsidRPr="00E47911" w:rsidDel="00E47911">
                <w:rPr>
                  <w:sz w:val="24"/>
                  <w:szCs w:val="24"/>
                </w:rPr>
                <w:delText xml:space="preserve"> az ingatlanértékesítéséből befolyó bevételek meghatározott százalékából </w:delText>
              </w:r>
            </w:del>
            <w:r w:rsidRPr="00E47911">
              <w:rPr>
                <w:sz w:val="24"/>
                <w:szCs w:val="24"/>
              </w:rPr>
              <w:t>bérlakás alap</w:t>
            </w:r>
            <w:ins w:id="297" w:author="Dell" w:date="2025-10-05T09:56:00Z">
              <w:r w:rsidR="00E47911">
                <w:rPr>
                  <w:sz w:val="24"/>
                  <w:szCs w:val="24"/>
                </w:rPr>
                <w:t>ot</w:t>
              </w:r>
            </w:ins>
            <w:r w:rsidRPr="00E47911">
              <w:rPr>
                <w:sz w:val="24"/>
                <w:szCs w:val="24"/>
              </w:rPr>
              <w:t xml:space="preserve"> létesít</w:t>
            </w:r>
            <w:ins w:id="298" w:author="Dell" w:date="2025-10-05T09:56:00Z">
              <w:r w:rsidR="00E47911">
                <w:rPr>
                  <w:sz w:val="24"/>
                  <w:szCs w:val="24"/>
                </w:rPr>
                <w:t>het</w:t>
              </w:r>
            </w:ins>
            <w:del w:id="299" w:author="Dell" w:date="2025-10-05T09:56:00Z">
              <w:r w:rsidRPr="00E47911" w:rsidDel="00E47911">
                <w:rPr>
                  <w:sz w:val="24"/>
                  <w:szCs w:val="24"/>
                </w:rPr>
                <w:delText>ése, és abból</w:delText>
              </w:r>
            </w:del>
            <w:r w:rsidRPr="00E47911">
              <w:rPr>
                <w:sz w:val="24"/>
                <w:szCs w:val="24"/>
              </w:rPr>
              <w:t xml:space="preserve"> </w:t>
            </w:r>
            <w:r w:rsidRPr="00E47911">
              <w:rPr>
                <w:rFonts w:cstheme="minorHAnsi"/>
                <w:sz w:val="24"/>
                <w:szCs w:val="24"/>
              </w:rPr>
              <w:t xml:space="preserve">minőségi épületszerkezetekkel kis energiaigényű, környezettudatos </w:t>
            </w:r>
            <w:r w:rsidRPr="00E47911">
              <w:rPr>
                <w:sz w:val="24"/>
                <w:szCs w:val="24"/>
              </w:rPr>
              <w:t>bérlakások építésének finanszírozás</w:t>
            </w:r>
            <w:ins w:id="300" w:author="Dell" w:date="2025-10-05T09:57:00Z">
              <w:r w:rsidR="00E47911">
                <w:rPr>
                  <w:sz w:val="24"/>
                  <w:szCs w:val="24"/>
                </w:rPr>
                <w:t>ár</w:t>
              </w:r>
            </w:ins>
            <w:r w:rsidRPr="00E47911">
              <w:rPr>
                <w:sz w:val="24"/>
                <w:szCs w:val="24"/>
              </w:rPr>
              <w:t>a;</w:t>
            </w:r>
          </w:p>
          <w:p w:rsidR="006C0DB3" w:rsidRDefault="006C0DB3" w:rsidP="00900513">
            <w:pPr>
              <w:pStyle w:val="Listaszerbekezds"/>
              <w:numPr>
                <w:ilvl w:val="0"/>
                <w:numId w:val="9"/>
              </w:numPr>
              <w:spacing w:after="120"/>
              <w:ind w:left="714" w:hanging="357"/>
              <w:jc w:val="both"/>
              <w:rPr>
                <w:ins w:id="301" w:author="Dell" w:date="2025-10-05T09:58:00Z"/>
                <w:sz w:val="24"/>
                <w:szCs w:val="24"/>
              </w:rPr>
            </w:pPr>
            <w:del w:id="302" w:author="Dell" w:date="2025-10-05T09:58:00Z">
              <w:r w:rsidRPr="00E47911" w:rsidDel="00E47911">
                <w:rPr>
                  <w:b/>
                  <w:sz w:val="24"/>
                  <w:szCs w:val="24"/>
                </w:rPr>
                <w:delText>10.2.</w:delText>
              </w:r>
              <w:r w:rsidRPr="00E47911" w:rsidDel="00E47911">
                <w:rPr>
                  <w:sz w:val="24"/>
                  <w:szCs w:val="24"/>
                </w:rPr>
                <w:delText xml:space="preserve"> </w:delText>
              </w:r>
            </w:del>
            <w:r w:rsidRPr="00E47911">
              <w:rPr>
                <w:sz w:val="24"/>
                <w:szCs w:val="24"/>
              </w:rPr>
              <w:t>alap</w:t>
            </w:r>
            <w:ins w:id="303" w:author="Dell" w:date="2025-10-05T09:58:00Z">
              <w:r w:rsidR="00E47911">
                <w:rPr>
                  <w:sz w:val="24"/>
                  <w:szCs w:val="24"/>
                </w:rPr>
                <w:t>ot hozhat</w:t>
              </w:r>
            </w:ins>
            <w:r w:rsidRPr="00E47911">
              <w:rPr>
                <w:sz w:val="24"/>
                <w:szCs w:val="24"/>
              </w:rPr>
              <w:t xml:space="preserve"> létre</w:t>
            </w:r>
            <w:del w:id="304" w:author="Dell" w:date="2025-10-05T09:58:00Z">
              <w:r w:rsidRPr="00E47911" w:rsidDel="00E47911">
                <w:rPr>
                  <w:sz w:val="24"/>
                  <w:szCs w:val="24"/>
                </w:rPr>
                <w:delText>hozása</w:delText>
              </w:r>
            </w:del>
            <w:r w:rsidRPr="00E47911">
              <w:rPr>
                <w:sz w:val="24"/>
                <w:szCs w:val="24"/>
              </w:rPr>
              <w:t xml:space="preserve"> a városban egyedül élő idős ingatlantulajdonosok ellátására, illetve nyugdíj-kiegészítésétre az ingatlanuk fejében, azzal, hogy utóbb ezek az ingatlanok ugyancsak a bérlakás-programba kerülnek;</w:t>
            </w:r>
          </w:p>
          <w:p w:rsidR="00E47911" w:rsidRPr="00E47911" w:rsidRDefault="00E47911" w:rsidP="00900513">
            <w:pPr>
              <w:pStyle w:val="Listaszerbekezds"/>
              <w:numPr>
                <w:ilvl w:val="0"/>
                <w:numId w:val="9"/>
              </w:numPr>
              <w:spacing w:before="120" w:after="120"/>
              <w:rPr>
                <w:sz w:val="24"/>
                <w:szCs w:val="24"/>
              </w:rPr>
            </w:pPr>
            <w:ins w:id="305" w:author="Dell" w:date="2025-10-05T09:59:00Z">
              <w:r w:rsidRPr="00BB7F49">
                <w:rPr>
                  <w:sz w:val="24"/>
                  <w:szCs w:val="24"/>
                </w:rPr>
                <w:t>vagyongazdálkodásának lényeges eleme lehet a bevételek bizonyos százalékának megtartása, elkülönítése további ingatlanok megvásárlására/felújítására;</w:t>
              </w:r>
            </w:ins>
          </w:p>
          <w:p w:rsidR="006C0DB3" w:rsidRPr="00115DBE" w:rsidRDefault="006C0DB3" w:rsidP="006C0DB3">
            <w:pPr>
              <w:spacing w:after="120"/>
              <w:ind w:left="426" w:hanging="426"/>
              <w:jc w:val="both"/>
              <w:rPr>
                <w:ins w:id="306" w:author="Dell" w:date="2025-10-05T09:43:00Z"/>
                <w:sz w:val="24"/>
                <w:szCs w:val="24"/>
              </w:rPr>
            </w:pPr>
          </w:p>
          <w:p w:rsidR="0025777D" w:rsidRPr="000A6869" w:rsidRDefault="006C0DB3" w:rsidP="000A6869">
            <w:pPr>
              <w:spacing w:after="120"/>
              <w:ind w:left="426" w:hanging="426"/>
              <w:jc w:val="both"/>
              <w:rPr>
                <w:sz w:val="24"/>
                <w:szCs w:val="24"/>
              </w:rPr>
            </w:pPr>
            <w:del w:id="307" w:author="Dell" w:date="2025-10-05T09:43:00Z">
              <w:r>
                <w:rPr>
                  <w:b/>
                  <w:sz w:val="24"/>
                  <w:szCs w:val="24"/>
                </w:rPr>
                <w:delText>10.3</w:delText>
              </w:r>
              <w:r w:rsidRPr="00115DBE">
                <w:rPr>
                  <w:b/>
                  <w:sz w:val="24"/>
                  <w:szCs w:val="24"/>
                </w:rPr>
                <w:delText>.</w:delText>
              </w:r>
              <w:r w:rsidRPr="00115DBE">
                <w:rPr>
                  <w:sz w:val="24"/>
                  <w:szCs w:val="24"/>
                </w:rPr>
                <w:delText xml:space="preserve"> a vásártér közművesítése, majd ezt követően megfelelő konstrukcióban ott lakópark építése az önkormányzati tulajdonú lakások hasznosításával</w:delText>
              </w:r>
              <w:r>
                <w:rPr>
                  <w:sz w:val="24"/>
                  <w:szCs w:val="24"/>
                </w:rPr>
                <w:delText xml:space="preserve"> vagy szórakoztató centrum kialakítása.</w:delText>
              </w:r>
            </w:del>
          </w:p>
        </w:tc>
      </w:tr>
    </w:tbl>
    <w:p w:rsidR="00D95075" w:rsidRDefault="00D95075" w:rsidP="00C40533">
      <w:pPr>
        <w:rPr>
          <w:sz w:val="28"/>
          <w:szCs w:val="28"/>
        </w:rPr>
      </w:pPr>
    </w:p>
    <w:tbl>
      <w:tblPr>
        <w:tblStyle w:val="Rcsostblzat"/>
        <w:tblW w:w="15559" w:type="dxa"/>
        <w:tblLayout w:type="fixed"/>
        <w:tblLook w:val="04A0" w:firstRow="1" w:lastRow="0" w:firstColumn="1" w:lastColumn="0" w:noHBand="0" w:noVBand="1"/>
      </w:tblPr>
      <w:tblGrid>
        <w:gridCol w:w="3794"/>
        <w:gridCol w:w="6946"/>
        <w:gridCol w:w="4819"/>
      </w:tblGrid>
      <w:tr w:rsidR="000A6869" w:rsidRPr="00103B61" w:rsidTr="00927476">
        <w:tc>
          <w:tcPr>
            <w:tcW w:w="15559" w:type="dxa"/>
            <w:gridSpan w:val="3"/>
            <w:shd w:val="clear" w:color="auto" w:fill="D9D9D9" w:themeFill="background1" w:themeFillShade="D9"/>
          </w:tcPr>
          <w:p w:rsidR="000A6869" w:rsidRPr="00103B61" w:rsidRDefault="000A6869" w:rsidP="00927476">
            <w:pPr>
              <w:spacing w:before="120" w:after="120"/>
              <w:jc w:val="both"/>
              <w:rPr>
                <w:rFonts w:cstheme="minorHAnsi"/>
                <w:b/>
                <w:sz w:val="28"/>
                <w:szCs w:val="28"/>
              </w:rPr>
            </w:pPr>
            <w:r w:rsidRPr="00103B61">
              <w:rPr>
                <w:b/>
                <w:sz w:val="28"/>
                <w:szCs w:val="28"/>
              </w:rPr>
              <w:t>V</w:t>
            </w:r>
            <w:r>
              <w:rPr>
                <w:b/>
                <w:sz w:val="28"/>
                <w:szCs w:val="28"/>
              </w:rPr>
              <w:t>I</w:t>
            </w:r>
            <w:r w:rsidRPr="00103B61">
              <w:rPr>
                <w:b/>
                <w:sz w:val="28"/>
                <w:szCs w:val="28"/>
              </w:rPr>
              <w:t xml:space="preserve">I. </w:t>
            </w:r>
            <w:r>
              <w:rPr>
                <w:b/>
                <w:sz w:val="28"/>
                <w:szCs w:val="28"/>
              </w:rPr>
              <w:t>A</w:t>
            </w:r>
            <w:r w:rsidRPr="00103B61">
              <w:rPr>
                <w:rFonts w:cs="TimesNewRomanPS-BoldMT"/>
                <w:b/>
                <w:bCs/>
                <w:sz w:val="28"/>
                <w:szCs w:val="28"/>
              </w:rPr>
              <w:t xml:space="preserve"> 204/2025.(IV. 10.) Ök. határozat 1.17. pontja és</w:t>
            </w:r>
            <w:r w:rsidRPr="00103B61">
              <w:rPr>
                <w:b/>
                <w:sz w:val="28"/>
                <w:szCs w:val="28"/>
              </w:rPr>
              <w:t xml:space="preserve"> Takátsné Györe Anett képviselő</w:t>
            </w:r>
            <w:r w:rsidRPr="00103B61">
              <w:rPr>
                <w:rFonts w:cs="TimesNewRomanPS-BoldMT"/>
                <w:b/>
                <w:bCs/>
                <w:sz w:val="28"/>
                <w:szCs w:val="28"/>
              </w:rPr>
              <w:t xml:space="preserve"> asszony 2025. szeptember 17-én benyújtott javaslata </w:t>
            </w:r>
            <w:r>
              <w:rPr>
                <w:rFonts w:cs="TimesNewRomanPS-BoldMT"/>
                <w:b/>
                <w:bCs/>
                <w:sz w:val="28"/>
                <w:szCs w:val="28"/>
              </w:rPr>
              <w:t>által egyaránt érintett 8.10. és 9.5. pontok</w:t>
            </w:r>
            <w:r w:rsidR="00B75526">
              <w:rPr>
                <w:rFonts w:cs="TimesNewRomanPS-BoldMT"/>
                <w:b/>
                <w:bCs/>
                <w:sz w:val="28"/>
                <w:szCs w:val="28"/>
              </w:rPr>
              <w:t xml:space="preserve"> [</w:t>
            </w:r>
            <w:r w:rsidR="00B75526" w:rsidRPr="00014A79">
              <w:rPr>
                <w:rFonts w:cs="TimesNewRomanPS-BoldMT"/>
                <w:b/>
                <w:bCs/>
                <w:sz w:val="28"/>
                <w:szCs w:val="28"/>
              </w:rPr>
              <w:t xml:space="preserve">2025. szeptember 17-ei </w:t>
            </w:r>
            <w:r w:rsidR="00B75526">
              <w:rPr>
                <w:rFonts w:cs="TimesNewRomanPS-BoldMT"/>
                <w:b/>
                <w:bCs/>
                <w:sz w:val="28"/>
                <w:szCs w:val="28"/>
              </w:rPr>
              <w:t>szöveg</w:t>
            </w:r>
            <w:r w:rsidR="00B75526" w:rsidRPr="00014A79">
              <w:rPr>
                <w:rFonts w:cs="TimesNewRomanPS-BoldMT"/>
                <w:b/>
                <w:bCs/>
                <w:sz w:val="28"/>
                <w:szCs w:val="28"/>
              </w:rPr>
              <w:t>állapot</w:t>
            </w:r>
            <w:r w:rsidR="00B75526">
              <w:rPr>
                <w:rFonts w:cs="TimesNewRomanPS-BoldMT"/>
                <w:b/>
                <w:bCs/>
                <w:sz w:val="28"/>
                <w:szCs w:val="28"/>
              </w:rPr>
              <w:t>]</w:t>
            </w:r>
          </w:p>
        </w:tc>
      </w:tr>
      <w:tr w:rsidR="000A6869" w:rsidRPr="00305804" w:rsidTr="000A6869">
        <w:tc>
          <w:tcPr>
            <w:tcW w:w="3794" w:type="dxa"/>
          </w:tcPr>
          <w:p w:rsidR="000A6869" w:rsidRPr="00305804" w:rsidRDefault="000A6869" w:rsidP="000A6869">
            <w:pPr>
              <w:spacing w:before="120" w:after="120"/>
              <w:ind w:left="360"/>
              <w:jc w:val="center"/>
              <w:rPr>
                <w:sz w:val="24"/>
                <w:szCs w:val="24"/>
              </w:rPr>
            </w:pPr>
            <w:r w:rsidRPr="00305804">
              <w:rPr>
                <w:rFonts w:cs="TimesNewRomanPS-BoldMT"/>
                <w:b/>
                <w:bCs/>
                <w:sz w:val="24"/>
                <w:szCs w:val="24"/>
              </w:rPr>
              <w:t>204/2025.(IV. 10.) Ök. határozat</w:t>
            </w:r>
          </w:p>
        </w:tc>
        <w:tc>
          <w:tcPr>
            <w:tcW w:w="6946" w:type="dxa"/>
          </w:tcPr>
          <w:p w:rsidR="000A6869" w:rsidRPr="00305804" w:rsidRDefault="000A6869" w:rsidP="000A6869">
            <w:pPr>
              <w:spacing w:before="120" w:after="120"/>
              <w:jc w:val="center"/>
              <w:rPr>
                <w:rFonts w:cstheme="minorHAnsi"/>
                <w:b/>
                <w:sz w:val="24"/>
                <w:szCs w:val="24"/>
              </w:rPr>
            </w:pPr>
            <w:r w:rsidRPr="00305804">
              <w:rPr>
                <w:b/>
                <w:sz w:val="24"/>
                <w:szCs w:val="24"/>
              </w:rPr>
              <w:t>Takátsné Györe Anett képviselő</w:t>
            </w:r>
            <w:r w:rsidRPr="00305804">
              <w:rPr>
                <w:rFonts w:cs="TimesNewRomanPS-BoldMT"/>
                <w:b/>
                <w:bCs/>
                <w:sz w:val="24"/>
                <w:szCs w:val="24"/>
              </w:rPr>
              <w:t xml:space="preserve"> asszony javaslata</w:t>
            </w:r>
          </w:p>
        </w:tc>
        <w:tc>
          <w:tcPr>
            <w:tcW w:w="4819" w:type="dxa"/>
          </w:tcPr>
          <w:p w:rsidR="000A6869" w:rsidRPr="00305804" w:rsidRDefault="00014A79" w:rsidP="000A6869">
            <w:pPr>
              <w:spacing w:before="120" w:after="120"/>
              <w:jc w:val="center"/>
              <w:rPr>
                <w:rFonts w:cstheme="minorHAnsi"/>
                <w:b/>
                <w:sz w:val="24"/>
                <w:szCs w:val="24"/>
              </w:rPr>
            </w:pPr>
            <w:r>
              <w:rPr>
                <w:rFonts w:cstheme="minorHAnsi"/>
                <w:b/>
                <w:sz w:val="24"/>
                <w:szCs w:val="24"/>
              </w:rPr>
              <w:t>előterjesztői verzió</w:t>
            </w:r>
          </w:p>
        </w:tc>
      </w:tr>
      <w:tr w:rsidR="000A6869" w:rsidRPr="00AC6D4F" w:rsidTr="000A6869">
        <w:tc>
          <w:tcPr>
            <w:tcW w:w="3794" w:type="dxa"/>
          </w:tcPr>
          <w:p w:rsidR="000A6869" w:rsidRDefault="000A6869" w:rsidP="00B75526">
            <w:pPr>
              <w:spacing w:before="120"/>
              <w:ind w:left="142"/>
              <w:rPr>
                <w:sz w:val="24"/>
                <w:szCs w:val="24"/>
              </w:rPr>
            </w:pPr>
            <w:r w:rsidRPr="00A86464">
              <w:rPr>
                <w:sz w:val="24"/>
                <w:szCs w:val="24"/>
              </w:rPr>
              <w:t>1.17. Korábbi tüdőgondozó épületének sorsa kapcsán konszenzusra kell jutni.</w:t>
            </w:r>
          </w:p>
        </w:tc>
        <w:tc>
          <w:tcPr>
            <w:tcW w:w="6946" w:type="dxa"/>
          </w:tcPr>
          <w:p w:rsidR="000A6869" w:rsidRPr="006A10A1" w:rsidRDefault="000A6869" w:rsidP="00927476">
            <w:pPr>
              <w:spacing w:before="120"/>
              <w:ind w:left="567" w:hanging="567"/>
              <w:rPr>
                <w:strike/>
                <w:sz w:val="24"/>
                <w:szCs w:val="24"/>
              </w:rPr>
            </w:pPr>
            <w:r w:rsidRPr="00887AB1">
              <w:rPr>
                <w:rFonts w:cstheme="minorHAnsi"/>
                <w:b/>
                <w:sz w:val="24"/>
                <w:szCs w:val="24"/>
              </w:rPr>
              <w:t>8.8.</w:t>
            </w:r>
            <w:r>
              <w:rPr>
                <w:rFonts w:cstheme="minorHAnsi"/>
                <w:sz w:val="24"/>
                <w:szCs w:val="24"/>
              </w:rPr>
              <w:tab/>
            </w:r>
            <w:r w:rsidRPr="00887AB1">
              <w:rPr>
                <w:sz w:val="24"/>
                <w:szCs w:val="24"/>
              </w:rPr>
              <w:t xml:space="preserve">az idősek nappali ellátásának bővítésére jelentős lakossági igény mutatkozik, </w:t>
            </w:r>
            <w:r w:rsidRPr="006A10A1">
              <w:rPr>
                <w:strike/>
                <w:sz w:val="24"/>
                <w:szCs w:val="24"/>
              </w:rPr>
              <w:t>az Önkormányzatnak ezért ki kell alakítania álláspontját a korábbi tüdőgondozó épületének hasznosítására vonatkozóan; ezt követően lehet</w:t>
            </w:r>
          </w:p>
          <w:p w:rsidR="000A6869" w:rsidRPr="00BF33AF" w:rsidRDefault="000A6869" w:rsidP="00900513">
            <w:pPr>
              <w:pStyle w:val="Listaszerbekezds"/>
              <w:numPr>
                <w:ilvl w:val="0"/>
                <w:numId w:val="13"/>
              </w:numPr>
              <w:spacing w:after="160" w:line="259" w:lineRule="auto"/>
              <w:rPr>
                <w:i/>
                <w:sz w:val="24"/>
                <w:szCs w:val="24"/>
                <w:highlight w:val="yellow"/>
              </w:rPr>
            </w:pPr>
            <w:r w:rsidRPr="00BF33AF">
              <w:rPr>
                <w:i/>
                <w:sz w:val="24"/>
                <w:szCs w:val="24"/>
                <w:highlight w:val="yellow"/>
              </w:rPr>
              <w:t>Korábbi tüdőgondozó épületét az államtól visszaigényelni, elhelyezkedésének és jellegének legmegfelelőbb funkciót megtalálni.</w:t>
            </w:r>
          </w:p>
          <w:p w:rsidR="000A6869" w:rsidRPr="006A10A1" w:rsidRDefault="000A6869" w:rsidP="00900513">
            <w:pPr>
              <w:pStyle w:val="Listaszerbekezds"/>
              <w:numPr>
                <w:ilvl w:val="0"/>
                <w:numId w:val="13"/>
              </w:numPr>
              <w:spacing w:after="160" w:line="259" w:lineRule="auto"/>
              <w:rPr>
                <w:strike/>
                <w:sz w:val="24"/>
                <w:szCs w:val="24"/>
              </w:rPr>
            </w:pPr>
            <w:r w:rsidRPr="006A10A1">
              <w:rPr>
                <w:strike/>
                <w:sz w:val="24"/>
                <w:szCs w:val="24"/>
              </w:rPr>
              <w:t>az átalakításra a tervkoncepciót elkészíteni és</w:t>
            </w:r>
          </w:p>
          <w:p w:rsidR="000A6869" w:rsidRPr="0082084A" w:rsidRDefault="000A6869" w:rsidP="00900513">
            <w:pPr>
              <w:pStyle w:val="Listaszerbekezds"/>
              <w:numPr>
                <w:ilvl w:val="0"/>
                <w:numId w:val="13"/>
              </w:numPr>
              <w:spacing w:after="120"/>
              <w:ind w:left="714" w:hanging="357"/>
              <w:jc w:val="both"/>
              <w:rPr>
                <w:rFonts w:cstheme="minorHAnsi"/>
                <w:strike/>
                <w:sz w:val="24"/>
                <w:szCs w:val="24"/>
              </w:rPr>
            </w:pPr>
            <w:r w:rsidRPr="006A10A1">
              <w:rPr>
                <w:strike/>
                <w:sz w:val="24"/>
                <w:szCs w:val="24"/>
              </w:rPr>
              <w:t>a megvalósításhoz a szükséges forrásokat hozzárendelni;</w:t>
            </w:r>
          </w:p>
        </w:tc>
        <w:tc>
          <w:tcPr>
            <w:tcW w:w="4819" w:type="dxa"/>
          </w:tcPr>
          <w:p w:rsidR="000A6869" w:rsidRPr="005B2EA4" w:rsidRDefault="000A6869" w:rsidP="00927476">
            <w:pPr>
              <w:spacing w:before="120"/>
              <w:rPr>
                <w:sz w:val="24"/>
                <w:szCs w:val="24"/>
              </w:rPr>
            </w:pPr>
            <w:r w:rsidRPr="00887AB1">
              <w:rPr>
                <w:rFonts w:cstheme="minorHAnsi"/>
                <w:b/>
                <w:sz w:val="24"/>
                <w:szCs w:val="24"/>
              </w:rPr>
              <w:t>8.</w:t>
            </w:r>
            <w:r>
              <w:rPr>
                <w:rFonts w:cstheme="minorHAnsi"/>
                <w:b/>
                <w:sz w:val="24"/>
                <w:szCs w:val="24"/>
              </w:rPr>
              <w:t>10</w:t>
            </w:r>
            <w:r w:rsidRPr="00887AB1">
              <w:rPr>
                <w:rFonts w:cstheme="minorHAnsi"/>
                <w:b/>
                <w:sz w:val="24"/>
                <w:szCs w:val="24"/>
              </w:rPr>
              <w:t>.</w:t>
            </w:r>
            <w:r>
              <w:rPr>
                <w:rFonts w:cstheme="minorHAnsi"/>
                <w:sz w:val="24"/>
                <w:szCs w:val="24"/>
              </w:rPr>
              <w:t xml:space="preserve"> </w:t>
            </w:r>
            <w:r w:rsidRPr="00887AB1">
              <w:rPr>
                <w:sz w:val="24"/>
                <w:szCs w:val="24"/>
              </w:rPr>
              <w:t xml:space="preserve">a korábbi tüdőgondozó épületének </w:t>
            </w:r>
            <w:r>
              <w:rPr>
                <w:sz w:val="24"/>
                <w:szCs w:val="24"/>
              </w:rPr>
              <w:t>visszaigénylése az államtól (</w:t>
            </w:r>
            <w:r w:rsidRPr="00FD5FF4">
              <w:rPr>
                <w:sz w:val="24"/>
                <w:szCs w:val="24"/>
              </w:rPr>
              <w:t>az elhelyezkedésének és jellegének legmegf</w:t>
            </w:r>
            <w:r>
              <w:rPr>
                <w:sz w:val="24"/>
                <w:szCs w:val="24"/>
              </w:rPr>
              <w:t>elelőbb funkció kiválasztását követően);</w:t>
            </w:r>
          </w:p>
          <w:p w:rsidR="000A6869" w:rsidRPr="0025777D" w:rsidRDefault="000A6869" w:rsidP="00927476">
            <w:pPr>
              <w:jc w:val="both"/>
              <w:rPr>
                <w:rFonts w:cstheme="minorHAnsi"/>
                <w:sz w:val="24"/>
                <w:szCs w:val="24"/>
              </w:rPr>
            </w:pPr>
            <w:r w:rsidRPr="0025777D">
              <w:rPr>
                <w:rFonts w:cstheme="minorHAnsi"/>
                <w:sz w:val="24"/>
                <w:szCs w:val="24"/>
              </w:rPr>
              <w:t>…</w:t>
            </w:r>
          </w:p>
          <w:p w:rsidR="000A6869" w:rsidRPr="00115DBE" w:rsidRDefault="000A6869" w:rsidP="00927476">
            <w:pPr>
              <w:spacing w:before="120"/>
              <w:jc w:val="both"/>
              <w:rPr>
                <w:b/>
                <w:sz w:val="24"/>
                <w:szCs w:val="24"/>
              </w:rPr>
            </w:pPr>
            <w:r>
              <w:rPr>
                <w:b/>
                <w:sz w:val="24"/>
                <w:szCs w:val="24"/>
              </w:rPr>
              <w:t>9.</w:t>
            </w:r>
            <w:r w:rsidRPr="00115DBE">
              <w:rPr>
                <w:b/>
                <w:sz w:val="24"/>
                <w:szCs w:val="24"/>
              </w:rPr>
              <w:t xml:space="preserve">5. </w:t>
            </w:r>
            <w:r>
              <w:rPr>
                <w:b/>
                <w:sz w:val="24"/>
                <w:szCs w:val="24"/>
              </w:rPr>
              <w:t>I</w:t>
            </w:r>
            <w:r w:rsidRPr="00115DBE">
              <w:rPr>
                <w:b/>
                <w:sz w:val="24"/>
                <w:szCs w:val="24"/>
              </w:rPr>
              <w:t>dős- és szociális gondozás</w:t>
            </w:r>
          </w:p>
          <w:p w:rsidR="000A6869" w:rsidRPr="0025777D" w:rsidRDefault="000A6869" w:rsidP="00900513">
            <w:pPr>
              <w:pStyle w:val="Listaszerbekezds"/>
              <w:numPr>
                <w:ilvl w:val="0"/>
                <w:numId w:val="34"/>
              </w:numPr>
              <w:spacing w:after="120"/>
              <w:ind w:left="318" w:hanging="284"/>
              <w:jc w:val="both"/>
              <w:rPr>
                <w:sz w:val="24"/>
                <w:szCs w:val="24"/>
              </w:rPr>
            </w:pPr>
            <w:r w:rsidRPr="006F1E0D">
              <w:rPr>
                <w:sz w:val="24"/>
                <w:szCs w:val="24"/>
              </w:rPr>
              <w:t>az idősek nappali ellátásának bővítésére mutatkoz</w:t>
            </w:r>
            <w:r>
              <w:rPr>
                <w:sz w:val="24"/>
                <w:szCs w:val="24"/>
              </w:rPr>
              <w:t>ó lakossági igény kielégítése érdekében az e célra leginkább megfelelő ingatlan kiválasztása és abban idősek napközi otthonának kialakítása</w:t>
            </w:r>
            <w:r w:rsidRPr="006F1E0D">
              <w:rPr>
                <w:sz w:val="24"/>
                <w:szCs w:val="24"/>
              </w:rPr>
              <w:t>;</w:t>
            </w:r>
          </w:p>
        </w:tc>
      </w:tr>
    </w:tbl>
    <w:p w:rsidR="000A6869" w:rsidRDefault="000A6869" w:rsidP="00C40533">
      <w:pPr>
        <w:rPr>
          <w:sz w:val="28"/>
          <w:szCs w:val="28"/>
        </w:rPr>
      </w:pPr>
    </w:p>
    <w:tbl>
      <w:tblPr>
        <w:tblStyle w:val="Rcsostblzat"/>
        <w:tblW w:w="15559" w:type="dxa"/>
        <w:tblLayout w:type="fixed"/>
        <w:tblLook w:val="04A0" w:firstRow="1" w:lastRow="0" w:firstColumn="1" w:lastColumn="0" w:noHBand="0" w:noVBand="1"/>
      </w:tblPr>
      <w:tblGrid>
        <w:gridCol w:w="5778"/>
        <w:gridCol w:w="9781"/>
      </w:tblGrid>
      <w:tr w:rsidR="00514A5C" w:rsidRPr="00AC6D4F" w:rsidTr="00900513">
        <w:tc>
          <w:tcPr>
            <w:tcW w:w="15559" w:type="dxa"/>
            <w:gridSpan w:val="2"/>
            <w:shd w:val="clear" w:color="auto" w:fill="D9D9D9" w:themeFill="background1" w:themeFillShade="D9"/>
          </w:tcPr>
          <w:p w:rsidR="00514A5C" w:rsidRPr="009D09F2" w:rsidRDefault="00514A5C" w:rsidP="00900513">
            <w:pPr>
              <w:spacing w:before="120" w:after="120"/>
              <w:ind w:left="567" w:hanging="567"/>
              <w:rPr>
                <w:b/>
                <w:sz w:val="24"/>
                <w:szCs w:val="24"/>
              </w:rPr>
            </w:pPr>
            <w:r>
              <w:rPr>
                <w:rFonts w:ascii="TimesNewRomanPS-BoldMT" w:hAnsi="TimesNewRomanPS-BoldMT" w:cs="TimesNewRomanPS-BoldMT"/>
                <w:b/>
                <w:bCs/>
                <w:sz w:val="24"/>
                <w:szCs w:val="24"/>
              </w:rPr>
              <w:t>VIII. Módosítások a</w:t>
            </w:r>
            <w:r w:rsidR="00900513">
              <w:rPr>
                <w:rFonts w:ascii="TimesNewRomanPS-BoldMT" w:hAnsi="TimesNewRomanPS-BoldMT" w:cs="TimesNewRomanPS-BoldMT"/>
                <w:b/>
                <w:bCs/>
                <w:sz w:val="24"/>
                <w:szCs w:val="24"/>
              </w:rPr>
              <w:t>z egységes szerkezetbe foglalt</w:t>
            </w:r>
            <w:r>
              <w:rPr>
                <w:rFonts w:ascii="TimesNewRomanPS-BoldMT" w:hAnsi="TimesNewRomanPS-BoldMT" w:cs="TimesNewRomanPS-BoldMT"/>
                <w:b/>
                <w:bCs/>
                <w:sz w:val="24"/>
                <w:szCs w:val="24"/>
              </w:rPr>
              <w:t xml:space="preserve"> </w:t>
            </w:r>
            <w:r w:rsidR="00900513" w:rsidRPr="00014A79">
              <w:rPr>
                <w:rFonts w:cs="TimesNewRomanPS-BoldMT"/>
                <w:b/>
                <w:bCs/>
                <w:sz w:val="28"/>
                <w:szCs w:val="28"/>
              </w:rPr>
              <w:t xml:space="preserve">2025. </w:t>
            </w:r>
            <w:r w:rsidR="00900513">
              <w:rPr>
                <w:rFonts w:cs="TimesNewRomanPS-BoldMT"/>
                <w:b/>
                <w:bCs/>
                <w:sz w:val="28"/>
                <w:szCs w:val="28"/>
              </w:rPr>
              <w:t>októ</w:t>
            </w:r>
            <w:r w:rsidR="00900513" w:rsidRPr="00014A79">
              <w:rPr>
                <w:rFonts w:cs="TimesNewRomanPS-BoldMT"/>
                <w:b/>
                <w:bCs/>
                <w:sz w:val="28"/>
                <w:szCs w:val="28"/>
              </w:rPr>
              <w:t>ber 17-</w:t>
            </w:r>
            <w:r w:rsidR="00900513">
              <w:rPr>
                <w:rFonts w:cs="TimesNewRomanPS-BoldMT"/>
                <w:b/>
                <w:bCs/>
                <w:sz w:val="28"/>
                <w:szCs w:val="28"/>
              </w:rPr>
              <w:t>ei verzióban</w:t>
            </w:r>
            <w:r w:rsidR="00900513" w:rsidRPr="00014A79">
              <w:rPr>
                <w:rFonts w:cs="TimesNewRomanPS-BoldMT"/>
                <w:b/>
                <w:bCs/>
                <w:sz w:val="28"/>
                <w:szCs w:val="28"/>
              </w:rPr>
              <w:t xml:space="preserve"> </w:t>
            </w:r>
            <w:r w:rsidR="00900513">
              <w:rPr>
                <w:rFonts w:cs="TimesNewRomanPS-BoldMT"/>
                <w:b/>
                <w:bCs/>
                <w:sz w:val="28"/>
                <w:szCs w:val="28"/>
              </w:rPr>
              <w:t xml:space="preserve">a </w:t>
            </w:r>
            <w:r w:rsidRPr="00014A79">
              <w:rPr>
                <w:rFonts w:cs="TimesNewRomanPS-BoldMT"/>
                <w:b/>
                <w:bCs/>
                <w:sz w:val="28"/>
                <w:szCs w:val="28"/>
              </w:rPr>
              <w:t xml:space="preserve">2025. szeptember 17-ei </w:t>
            </w:r>
            <w:r>
              <w:rPr>
                <w:rFonts w:cs="TimesNewRomanPS-BoldMT"/>
                <w:b/>
                <w:bCs/>
                <w:sz w:val="28"/>
                <w:szCs w:val="28"/>
              </w:rPr>
              <w:t>szöveg</w:t>
            </w:r>
            <w:r w:rsidRPr="00014A79">
              <w:rPr>
                <w:rFonts w:cs="TimesNewRomanPS-BoldMT"/>
                <w:b/>
                <w:bCs/>
                <w:sz w:val="28"/>
                <w:szCs w:val="28"/>
              </w:rPr>
              <w:t>állapot</w:t>
            </w:r>
            <w:r>
              <w:rPr>
                <w:rFonts w:ascii="TimesNewRomanPS-BoldMT" w:hAnsi="TimesNewRomanPS-BoldMT" w:cs="TimesNewRomanPS-BoldMT"/>
                <w:b/>
                <w:bCs/>
                <w:sz w:val="24"/>
                <w:szCs w:val="24"/>
              </w:rPr>
              <w:t xml:space="preserve">hoz képest </w:t>
            </w:r>
          </w:p>
        </w:tc>
      </w:tr>
      <w:tr w:rsidR="00514A5C" w:rsidRPr="00AC6D4F" w:rsidTr="00927476">
        <w:tc>
          <w:tcPr>
            <w:tcW w:w="5778" w:type="dxa"/>
            <w:shd w:val="clear" w:color="auto" w:fill="auto"/>
          </w:tcPr>
          <w:p w:rsidR="00514A5C" w:rsidRPr="00514A5C" w:rsidRDefault="00514A5C" w:rsidP="00927476">
            <w:pPr>
              <w:spacing w:before="120"/>
              <w:ind w:left="142"/>
              <w:rPr>
                <w:sz w:val="24"/>
                <w:szCs w:val="24"/>
              </w:rPr>
            </w:pPr>
            <w:r w:rsidRPr="00514A5C">
              <w:rPr>
                <w:rFonts w:cs="TimesNewRomanPS-BoldMT"/>
                <w:bCs/>
                <w:sz w:val="24"/>
                <w:szCs w:val="24"/>
              </w:rPr>
              <w:t>204/2025.(IV. 10.) Ök. határozat</w:t>
            </w:r>
          </w:p>
          <w:p w:rsidR="00514A5C" w:rsidRPr="00A86464" w:rsidRDefault="00514A5C" w:rsidP="00927476">
            <w:pPr>
              <w:spacing w:before="120"/>
              <w:ind w:left="142"/>
              <w:rPr>
                <w:sz w:val="24"/>
                <w:szCs w:val="24"/>
              </w:rPr>
            </w:pPr>
            <w:r>
              <w:rPr>
                <w:sz w:val="24"/>
                <w:szCs w:val="24"/>
              </w:rPr>
              <w:t xml:space="preserve">[1.3.B.] </w:t>
            </w:r>
            <w:r w:rsidRPr="00A86464">
              <w:rPr>
                <w:sz w:val="24"/>
                <w:szCs w:val="24"/>
              </w:rPr>
              <w:t>A kiemelten kritikus állapotban lévő ingatlan a Gombos Ház, a CTV épülete, a Kossuth Művelődési Központ (ide nem értve a homlokzatát) a Kossuth Múzeum és a Sporttörténeti Gyűjtemény jelenlegi elhelyezésére szolgáló ingatlan.</w:t>
            </w:r>
          </w:p>
        </w:tc>
        <w:tc>
          <w:tcPr>
            <w:tcW w:w="9781" w:type="dxa"/>
            <w:shd w:val="clear" w:color="auto" w:fill="auto"/>
          </w:tcPr>
          <w:p w:rsidR="00514A5C" w:rsidRPr="00A213C6" w:rsidRDefault="00514A5C" w:rsidP="00B75526">
            <w:pPr>
              <w:spacing w:before="120" w:after="120"/>
              <w:ind w:left="567" w:hanging="567"/>
              <w:rPr>
                <w:ins w:id="308" w:author="Dell" w:date="2025-10-05T19:23:00Z"/>
                <w:sz w:val="24"/>
                <w:szCs w:val="24"/>
              </w:rPr>
            </w:pPr>
            <w:ins w:id="309" w:author="Dell" w:date="2025-10-05T19:23:00Z">
              <w:r w:rsidRPr="009D09F2">
                <w:rPr>
                  <w:b/>
                  <w:sz w:val="24"/>
                  <w:szCs w:val="24"/>
                </w:rPr>
                <w:t>8.8.</w:t>
              </w:r>
              <w:r>
                <w:rPr>
                  <w:b/>
                  <w:sz w:val="24"/>
                  <w:szCs w:val="24"/>
                </w:rPr>
                <w:t xml:space="preserve">  </w:t>
              </w:r>
              <w:r w:rsidRPr="00A213C6">
                <w:rPr>
                  <w:sz w:val="24"/>
                  <w:szCs w:val="24"/>
                </w:rPr>
                <w:t>CTV épülete (Teleki utca 12.): a többszakaszos felújítás megtervezése és megvalósítása;</w:t>
              </w:r>
            </w:ins>
          </w:p>
          <w:p w:rsidR="00514A5C" w:rsidRPr="00A167E0" w:rsidRDefault="00514A5C" w:rsidP="00B75526">
            <w:pPr>
              <w:spacing w:before="120" w:after="120"/>
              <w:ind w:left="454" w:hanging="454"/>
              <w:rPr>
                <w:sz w:val="28"/>
                <w:highlight w:val="lightGray"/>
              </w:rPr>
            </w:pPr>
            <w:proofErr w:type="gramStart"/>
            <w:ins w:id="310" w:author="Dell" w:date="2025-10-05T19:23:00Z">
              <w:r w:rsidRPr="009D09F2">
                <w:rPr>
                  <w:b/>
                  <w:sz w:val="24"/>
                  <w:szCs w:val="24"/>
                </w:rPr>
                <w:t>8.9.</w:t>
              </w:r>
              <w:r>
                <w:rPr>
                  <w:b/>
                  <w:sz w:val="24"/>
                  <w:szCs w:val="24"/>
                </w:rPr>
                <w:t xml:space="preserve">  </w:t>
              </w:r>
              <w:r w:rsidRPr="00A213C6">
                <w:rPr>
                  <w:sz w:val="24"/>
                  <w:szCs w:val="24"/>
                </w:rPr>
                <w:t>a</w:t>
              </w:r>
              <w:proofErr w:type="gramEnd"/>
              <w:r w:rsidRPr="00A213C6">
                <w:rPr>
                  <w:sz w:val="24"/>
                  <w:szCs w:val="24"/>
                </w:rPr>
                <w:t xml:space="preserve"> Sporttörténeti Gyűjtemény jelenlegi elhelyezésére szolgáló ingatlan (Gubody utca 9.): a majdani funkció (ifjúsági központ) </w:t>
              </w:r>
              <w:r>
                <w:rPr>
                  <w:sz w:val="24"/>
                  <w:szCs w:val="24"/>
                </w:rPr>
                <w:t xml:space="preserve">betöltéséhez </w:t>
              </w:r>
              <w:r w:rsidRPr="00A213C6">
                <w:rPr>
                  <w:sz w:val="24"/>
                  <w:szCs w:val="24"/>
                </w:rPr>
                <w:t>szükséges felújítás elvégzése;</w:t>
              </w:r>
            </w:ins>
          </w:p>
        </w:tc>
      </w:tr>
      <w:tr w:rsidR="00514A5C" w:rsidRPr="00AC6D4F" w:rsidTr="00514A5C">
        <w:tc>
          <w:tcPr>
            <w:tcW w:w="5778" w:type="dxa"/>
          </w:tcPr>
          <w:p w:rsidR="00514A5C" w:rsidRPr="00514A5C" w:rsidRDefault="00514A5C" w:rsidP="00514A5C">
            <w:pPr>
              <w:spacing w:before="120"/>
              <w:ind w:left="851" w:hanging="709"/>
              <w:rPr>
                <w:sz w:val="24"/>
                <w:szCs w:val="24"/>
              </w:rPr>
            </w:pPr>
            <w:r w:rsidRPr="00514A5C">
              <w:rPr>
                <w:rFonts w:cs="TimesNewRomanPS-BoldMT"/>
                <w:bCs/>
                <w:sz w:val="24"/>
                <w:szCs w:val="24"/>
              </w:rPr>
              <w:t>204/2025.(IV. 10.) Ök. határozat</w:t>
            </w:r>
          </w:p>
          <w:p w:rsidR="00514A5C" w:rsidRPr="00A86464" w:rsidRDefault="00514A5C" w:rsidP="00514A5C">
            <w:pPr>
              <w:spacing w:before="120"/>
              <w:ind w:left="851" w:hanging="709"/>
              <w:rPr>
                <w:sz w:val="24"/>
                <w:szCs w:val="24"/>
              </w:rPr>
            </w:pPr>
            <w:r w:rsidRPr="00A86464">
              <w:rPr>
                <w:sz w:val="24"/>
                <w:szCs w:val="24"/>
              </w:rPr>
              <w:lastRenderedPageBreak/>
              <w:t>1.10.2. Rögzíteni kell az Aktív Magyarország program melletti elköteleződést és az ennek keretében megjelenő pályázatokon a költségvetési helyzetnek megfelelő mértékű önerő biztosításának lehetőségét.</w:t>
            </w:r>
          </w:p>
        </w:tc>
        <w:tc>
          <w:tcPr>
            <w:tcW w:w="9781" w:type="dxa"/>
          </w:tcPr>
          <w:p w:rsidR="00514A5C" w:rsidRPr="00514A5C" w:rsidRDefault="00514A5C" w:rsidP="00514A5C">
            <w:pPr>
              <w:spacing w:before="120"/>
              <w:jc w:val="both"/>
              <w:rPr>
                <w:sz w:val="24"/>
                <w:szCs w:val="24"/>
              </w:rPr>
            </w:pPr>
            <w:r>
              <w:rPr>
                <w:b/>
                <w:sz w:val="24"/>
                <w:szCs w:val="24"/>
              </w:rPr>
              <w:lastRenderedPageBreak/>
              <w:t>9.</w:t>
            </w:r>
            <w:r w:rsidRPr="00115DBE">
              <w:rPr>
                <w:b/>
                <w:sz w:val="24"/>
                <w:szCs w:val="24"/>
              </w:rPr>
              <w:t xml:space="preserve">4. </w:t>
            </w:r>
            <w:ins w:id="311" w:author="Dell" w:date="2025-09-14T05:07:00Z">
              <w:r>
                <w:rPr>
                  <w:b/>
                  <w:sz w:val="24"/>
                  <w:szCs w:val="24"/>
                </w:rPr>
                <w:t>S</w:t>
              </w:r>
              <w:r w:rsidRPr="00115DBE">
                <w:rPr>
                  <w:b/>
                  <w:sz w:val="24"/>
                  <w:szCs w:val="24"/>
                </w:rPr>
                <w:t>port</w:t>
              </w:r>
            </w:ins>
            <w:del w:id="312" w:author="Dell" w:date="2025-09-14T05:07:00Z">
              <w:r>
                <w:rPr>
                  <w:b/>
                  <w:sz w:val="24"/>
                  <w:szCs w:val="24"/>
                </w:rPr>
                <w:delText>T</w:delText>
              </w:r>
              <w:r w:rsidRPr="00115DBE">
                <w:rPr>
                  <w:b/>
                  <w:sz w:val="24"/>
                  <w:szCs w:val="24"/>
                </w:rPr>
                <w:delText>ömegsport</w:delText>
              </w:r>
            </w:del>
          </w:p>
          <w:p w:rsidR="00514A5C" w:rsidRPr="004449EE" w:rsidRDefault="00514A5C" w:rsidP="00900513">
            <w:pPr>
              <w:pStyle w:val="Listaszerbekezds"/>
              <w:numPr>
                <w:ilvl w:val="0"/>
                <w:numId w:val="22"/>
              </w:numPr>
              <w:spacing w:before="120"/>
              <w:jc w:val="both"/>
              <w:rPr>
                <w:ins w:id="313" w:author="Dell" w:date="2025-10-05T19:26:00Z"/>
                <w:sz w:val="24"/>
                <w:szCs w:val="24"/>
              </w:rPr>
            </w:pPr>
            <w:ins w:id="314" w:author="Dell" w:date="2025-10-05T19:33:00Z">
              <w:r>
                <w:rPr>
                  <w:sz w:val="24"/>
                  <w:szCs w:val="24"/>
                </w:rPr>
                <w:lastRenderedPageBreak/>
                <w:t>[</w:t>
              </w:r>
            </w:ins>
            <w:ins w:id="315" w:author="Dell" w:date="2025-10-05T19:26:00Z">
              <w:r w:rsidRPr="004449EE">
                <w:rPr>
                  <w:sz w:val="24"/>
                  <w:szCs w:val="24"/>
                </w:rPr>
                <w:t>az Önkormányzat kötelező feladata a tömegsport támogatása; ennek megfelelően</w:t>
              </w:r>
            </w:ins>
            <w:ins w:id="316" w:author="Dell" w:date="2025-10-05T19:33:00Z">
              <w:r>
                <w:rPr>
                  <w:sz w:val="24"/>
                  <w:szCs w:val="24"/>
                </w:rPr>
                <w:t>]</w:t>
              </w:r>
            </w:ins>
          </w:p>
          <w:p w:rsidR="00514A5C" w:rsidRDefault="00514A5C" w:rsidP="00900513">
            <w:pPr>
              <w:pStyle w:val="Listaszerbekezds"/>
              <w:numPr>
                <w:ilvl w:val="1"/>
                <w:numId w:val="24"/>
              </w:numPr>
              <w:spacing w:before="120"/>
              <w:jc w:val="both"/>
              <w:rPr>
                <w:ins w:id="317" w:author="Dell" w:date="2025-10-05T19:26:00Z"/>
                <w:sz w:val="24"/>
                <w:szCs w:val="24"/>
              </w:rPr>
            </w:pPr>
            <w:ins w:id="318" w:author="Dell" w:date="2025-10-05T19:26:00Z">
              <w:r>
                <w:rPr>
                  <w:sz w:val="24"/>
                  <w:szCs w:val="24"/>
                </w:rPr>
                <w:t>…</w:t>
              </w:r>
            </w:ins>
          </w:p>
          <w:p w:rsidR="00514A5C" w:rsidRPr="00514A5C" w:rsidRDefault="00514A5C" w:rsidP="006413EF">
            <w:pPr>
              <w:pStyle w:val="Listaszerbekezds"/>
              <w:numPr>
                <w:ilvl w:val="1"/>
                <w:numId w:val="24"/>
              </w:numPr>
              <w:spacing w:before="120"/>
              <w:jc w:val="both"/>
              <w:rPr>
                <w:sz w:val="24"/>
                <w:szCs w:val="24"/>
              </w:rPr>
            </w:pPr>
            <w:ins w:id="319" w:author="Dell" w:date="2025-10-05T19:26:00Z">
              <w:r>
                <w:rPr>
                  <w:sz w:val="24"/>
                  <w:szCs w:val="24"/>
                </w:rPr>
                <w:t xml:space="preserve">törekszik a lehető legteljesebb mértékben kihasználni az Aktív Magyarország program által biztosított lehetőségeket, folyamatosan figyelemmel kíséri a megjelenő pályázatokat, részt vesz mindazokon, amelyek Cegléden megvalósításra érdemesek, ezekhez </w:t>
              </w:r>
              <w:r w:rsidR="006413EF" w:rsidRPr="00A86464">
                <w:rPr>
                  <w:sz w:val="24"/>
                  <w:szCs w:val="24"/>
                </w:rPr>
                <w:t xml:space="preserve">a költségvetési </w:t>
              </w:r>
              <w:r w:rsidR="006413EF">
                <w:rPr>
                  <w:sz w:val="24"/>
                  <w:szCs w:val="24"/>
                </w:rPr>
                <w:t xml:space="preserve">mindenkori </w:t>
              </w:r>
              <w:r w:rsidR="006413EF" w:rsidRPr="00A86464">
                <w:rPr>
                  <w:sz w:val="24"/>
                  <w:szCs w:val="24"/>
                </w:rPr>
                <w:t>helyzet</w:t>
              </w:r>
              <w:r w:rsidR="006413EF">
                <w:rPr>
                  <w:sz w:val="24"/>
                  <w:szCs w:val="24"/>
                </w:rPr>
                <w:t>é</w:t>
              </w:r>
              <w:r w:rsidR="006413EF" w:rsidRPr="00A86464">
                <w:rPr>
                  <w:sz w:val="24"/>
                  <w:szCs w:val="24"/>
                </w:rPr>
                <w:t>nek megfel</w:t>
              </w:r>
              <w:r w:rsidR="006413EF">
                <w:rPr>
                  <w:sz w:val="24"/>
                  <w:szCs w:val="24"/>
                </w:rPr>
                <w:t>elően</w:t>
              </w:r>
            </w:ins>
            <w:r w:rsidR="006413EF">
              <w:rPr>
                <w:sz w:val="24"/>
                <w:szCs w:val="24"/>
              </w:rPr>
              <w:t xml:space="preserve"> </w:t>
            </w:r>
            <w:ins w:id="320" w:author="Dell" w:date="2025-10-05T19:26:00Z">
              <w:r>
                <w:rPr>
                  <w:sz w:val="24"/>
                  <w:szCs w:val="24"/>
                </w:rPr>
                <w:t>önrészt is biztosítva;</w:t>
              </w:r>
            </w:ins>
          </w:p>
        </w:tc>
      </w:tr>
      <w:tr w:rsidR="00514A5C" w:rsidRPr="00AC6D4F" w:rsidTr="00514A5C">
        <w:tc>
          <w:tcPr>
            <w:tcW w:w="5778" w:type="dxa"/>
          </w:tcPr>
          <w:p w:rsidR="00514A5C" w:rsidRPr="00514A5C" w:rsidRDefault="00514A5C" w:rsidP="00514A5C">
            <w:pPr>
              <w:spacing w:before="120"/>
              <w:ind w:left="851" w:hanging="709"/>
              <w:rPr>
                <w:rFonts w:cs="TimesNewRomanPS-BoldMT"/>
                <w:bCs/>
                <w:sz w:val="24"/>
                <w:szCs w:val="24"/>
              </w:rPr>
            </w:pPr>
            <w:r>
              <w:rPr>
                <w:rFonts w:cs="TimesNewRomanPS-BoldMT"/>
                <w:bCs/>
                <w:sz w:val="24"/>
                <w:szCs w:val="24"/>
              </w:rPr>
              <w:lastRenderedPageBreak/>
              <w:t>előterjesztői javaslat</w:t>
            </w:r>
          </w:p>
        </w:tc>
        <w:tc>
          <w:tcPr>
            <w:tcW w:w="9781" w:type="dxa"/>
          </w:tcPr>
          <w:p w:rsidR="00514A5C" w:rsidRPr="00115DBE" w:rsidRDefault="00514A5C" w:rsidP="00514A5C">
            <w:pPr>
              <w:spacing w:before="120" w:after="120"/>
              <w:ind w:left="567" w:hanging="567"/>
              <w:jc w:val="both"/>
              <w:rPr>
                <w:rFonts w:eastAsia="Times New Roman" w:cstheme="minorHAnsi"/>
                <w:color w:val="000000"/>
                <w:sz w:val="24"/>
                <w:szCs w:val="24"/>
                <w:lang w:eastAsia="hu-HU"/>
              </w:rPr>
            </w:pPr>
            <w:r>
              <w:rPr>
                <w:rFonts w:eastAsia="Times New Roman" w:cstheme="minorHAnsi"/>
                <w:b/>
                <w:color w:val="000000"/>
                <w:sz w:val="24"/>
                <w:szCs w:val="24"/>
                <w:lang w:eastAsia="hu-HU"/>
              </w:rPr>
              <w:t>8.</w:t>
            </w:r>
            <w:r w:rsidRPr="00115DBE">
              <w:rPr>
                <w:rFonts w:eastAsia="Times New Roman" w:cstheme="minorHAnsi"/>
                <w:b/>
                <w:color w:val="000000"/>
                <w:sz w:val="24"/>
                <w:szCs w:val="24"/>
                <w:lang w:eastAsia="hu-HU"/>
              </w:rPr>
              <w:t>1.</w:t>
            </w:r>
            <w:r>
              <w:rPr>
                <w:rFonts w:eastAsia="Times New Roman" w:cstheme="minorHAnsi"/>
                <w:color w:val="000000"/>
                <w:sz w:val="24"/>
                <w:szCs w:val="24"/>
                <w:lang w:eastAsia="hu-HU"/>
              </w:rPr>
              <w:tab/>
            </w:r>
            <w:r w:rsidRPr="00115DBE">
              <w:rPr>
                <w:rFonts w:eastAsia="Times New Roman" w:cstheme="minorHAnsi"/>
                <w:color w:val="000000"/>
                <w:sz w:val="24"/>
                <w:szCs w:val="24"/>
                <w:lang w:eastAsia="hu-HU"/>
              </w:rPr>
              <w:t>Tiszti klub rekonstrukciója és benne közösségi tér kialakítása, a Tiszti klub mögötti terület fejlesztése</w:t>
            </w:r>
            <w:del w:id="321" w:author="Dell" w:date="2025-10-05T19:35:00Z">
              <w:r w:rsidDel="00900513">
                <w:rPr>
                  <w:rFonts w:eastAsia="Times New Roman" w:cstheme="minorHAnsi"/>
                  <w:color w:val="000000"/>
                  <w:sz w:val="24"/>
                  <w:szCs w:val="24"/>
                  <w:lang w:eastAsia="hu-HU"/>
                </w:rPr>
                <w:delText xml:space="preserve"> (elbírálás alatt álló európai uniós pályázat segítségével)</w:delText>
              </w:r>
            </w:del>
            <w:r w:rsidRPr="00115DBE">
              <w:rPr>
                <w:rFonts w:eastAsia="Times New Roman" w:cstheme="minorHAnsi"/>
                <w:color w:val="000000"/>
                <w:sz w:val="24"/>
                <w:szCs w:val="24"/>
                <w:lang w:eastAsia="hu-HU"/>
              </w:rPr>
              <w:t>;</w:t>
            </w:r>
          </w:p>
          <w:p w:rsidR="00514A5C" w:rsidRDefault="00514A5C" w:rsidP="00514A5C">
            <w:pPr>
              <w:spacing w:before="120"/>
              <w:jc w:val="both"/>
              <w:rPr>
                <w:b/>
                <w:sz w:val="24"/>
                <w:szCs w:val="24"/>
              </w:rPr>
            </w:pPr>
          </w:p>
        </w:tc>
      </w:tr>
    </w:tbl>
    <w:p w:rsidR="00014A79" w:rsidRPr="00AC6D4F" w:rsidRDefault="00014A79" w:rsidP="00C40533">
      <w:pPr>
        <w:rPr>
          <w:sz w:val="28"/>
          <w:szCs w:val="28"/>
        </w:rPr>
      </w:pPr>
    </w:p>
    <w:sectPr w:rsidR="00014A79" w:rsidRPr="00AC6D4F" w:rsidSect="007F0B56">
      <w:headerReference w:type="even" r:id="rId7"/>
      <w:headerReference w:type="default" r:id="rId8"/>
      <w:footerReference w:type="even" r:id="rId9"/>
      <w:footerReference w:type="default" r:id="rId10"/>
      <w:headerReference w:type="first" r:id="rId11"/>
      <w:footerReference w:type="first" r:id="rId12"/>
      <w:pgSz w:w="16838" w:h="11906" w:orient="landscape"/>
      <w:pgMar w:top="680" w:right="720" w:bottom="68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3030" w:rsidRDefault="00853030" w:rsidP="00CE3C67">
      <w:pPr>
        <w:spacing w:after="0" w:line="240" w:lineRule="auto"/>
      </w:pPr>
      <w:r>
        <w:separator/>
      </w:r>
    </w:p>
  </w:endnote>
  <w:endnote w:type="continuationSeparator" w:id="0">
    <w:p w:rsidR="00853030" w:rsidRDefault="00853030" w:rsidP="00CE3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3C67" w:rsidRDefault="00CE3C67">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3C67" w:rsidRDefault="00CE3C6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3C67" w:rsidRDefault="00CE3C6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3030" w:rsidRDefault="00853030" w:rsidP="00CE3C67">
      <w:pPr>
        <w:spacing w:after="0" w:line="240" w:lineRule="auto"/>
      </w:pPr>
      <w:r>
        <w:separator/>
      </w:r>
    </w:p>
  </w:footnote>
  <w:footnote w:type="continuationSeparator" w:id="0">
    <w:p w:rsidR="00853030" w:rsidRDefault="00853030" w:rsidP="00CE3C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3C67" w:rsidRDefault="00CE3C67">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8698745"/>
      <w:docPartObj>
        <w:docPartGallery w:val="Page Numbers (Top of Page)"/>
        <w:docPartUnique/>
      </w:docPartObj>
    </w:sdtPr>
    <w:sdtEndPr/>
    <w:sdtContent>
      <w:p w:rsidR="00CE3C67" w:rsidRDefault="00CE3C67">
        <w:pPr>
          <w:pStyle w:val="lfej"/>
        </w:pPr>
        <w:r>
          <w:fldChar w:fldCharType="begin"/>
        </w:r>
        <w:r>
          <w:instrText>PAGE   \* MERGEFORMAT</w:instrText>
        </w:r>
        <w:r>
          <w:fldChar w:fldCharType="separate"/>
        </w:r>
        <w:r>
          <w:rPr>
            <w:noProof/>
          </w:rPr>
          <w:t>1</w:t>
        </w:r>
        <w:r>
          <w:fldChar w:fldCharType="end"/>
        </w:r>
      </w:p>
    </w:sdtContent>
  </w:sdt>
  <w:p w:rsidR="00CE3C67" w:rsidRDefault="00CE3C67">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3C67" w:rsidRDefault="00CE3C6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B3AD7"/>
    <w:multiLevelType w:val="hybridMultilevel"/>
    <w:tmpl w:val="08ACFF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0BB3FD9"/>
    <w:multiLevelType w:val="hybridMultilevel"/>
    <w:tmpl w:val="4C0860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6464A19"/>
    <w:multiLevelType w:val="hybridMultilevel"/>
    <w:tmpl w:val="C28AAE6C"/>
    <w:lvl w:ilvl="0" w:tplc="096275C2">
      <w:start w:val="2"/>
      <w:numFmt w:val="lowerLetter"/>
      <w:lvlText w:val="%1."/>
      <w:lvlJc w:val="left"/>
      <w:pPr>
        <w:ind w:left="144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F7A6AA2"/>
    <w:multiLevelType w:val="hybridMultilevel"/>
    <w:tmpl w:val="3A067B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1BE51EE"/>
    <w:multiLevelType w:val="hybridMultilevel"/>
    <w:tmpl w:val="D34804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2DF3882"/>
    <w:multiLevelType w:val="hybridMultilevel"/>
    <w:tmpl w:val="451484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7AC57FA"/>
    <w:multiLevelType w:val="multilevel"/>
    <w:tmpl w:val="BB762C92"/>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85C3929"/>
    <w:multiLevelType w:val="hybridMultilevel"/>
    <w:tmpl w:val="376C9C7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B245D38"/>
    <w:multiLevelType w:val="hybridMultilevel"/>
    <w:tmpl w:val="737E47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C744F79"/>
    <w:multiLevelType w:val="hybridMultilevel"/>
    <w:tmpl w:val="4F10A86E"/>
    <w:lvl w:ilvl="0" w:tplc="040E0001">
      <w:start w:val="1"/>
      <w:numFmt w:val="bullet"/>
      <w:lvlText w:val=""/>
      <w:lvlJc w:val="left"/>
      <w:pPr>
        <w:ind w:left="4620" w:hanging="360"/>
      </w:pPr>
      <w:rPr>
        <w:rFonts w:ascii="Symbol" w:hAnsi="Symbol" w:hint="default"/>
      </w:rPr>
    </w:lvl>
    <w:lvl w:ilvl="1" w:tplc="040E0003" w:tentative="1">
      <w:start w:val="1"/>
      <w:numFmt w:val="bullet"/>
      <w:lvlText w:val="o"/>
      <w:lvlJc w:val="left"/>
      <w:pPr>
        <w:ind w:left="5340" w:hanging="360"/>
      </w:pPr>
      <w:rPr>
        <w:rFonts w:ascii="Courier New" w:hAnsi="Courier New" w:cs="Courier New" w:hint="default"/>
      </w:rPr>
    </w:lvl>
    <w:lvl w:ilvl="2" w:tplc="040E0005" w:tentative="1">
      <w:start w:val="1"/>
      <w:numFmt w:val="bullet"/>
      <w:lvlText w:val=""/>
      <w:lvlJc w:val="left"/>
      <w:pPr>
        <w:ind w:left="6060" w:hanging="360"/>
      </w:pPr>
      <w:rPr>
        <w:rFonts w:ascii="Wingdings" w:hAnsi="Wingdings" w:hint="default"/>
      </w:rPr>
    </w:lvl>
    <w:lvl w:ilvl="3" w:tplc="040E0001" w:tentative="1">
      <w:start w:val="1"/>
      <w:numFmt w:val="bullet"/>
      <w:lvlText w:val=""/>
      <w:lvlJc w:val="left"/>
      <w:pPr>
        <w:ind w:left="6780" w:hanging="360"/>
      </w:pPr>
      <w:rPr>
        <w:rFonts w:ascii="Symbol" w:hAnsi="Symbol" w:hint="default"/>
      </w:rPr>
    </w:lvl>
    <w:lvl w:ilvl="4" w:tplc="040E0003" w:tentative="1">
      <w:start w:val="1"/>
      <w:numFmt w:val="bullet"/>
      <w:lvlText w:val="o"/>
      <w:lvlJc w:val="left"/>
      <w:pPr>
        <w:ind w:left="7500" w:hanging="360"/>
      </w:pPr>
      <w:rPr>
        <w:rFonts w:ascii="Courier New" w:hAnsi="Courier New" w:cs="Courier New" w:hint="default"/>
      </w:rPr>
    </w:lvl>
    <w:lvl w:ilvl="5" w:tplc="040E0005" w:tentative="1">
      <w:start w:val="1"/>
      <w:numFmt w:val="bullet"/>
      <w:lvlText w:val=""/>
      <w:lvlJc w:val="left"/>
      <w:pPr>
        <w:ind w:left="8220" w:hanging="360"/>
      </w:pPr>
      <w:rPr>
        <w:rFonts w:ascii="Wingdings" w:hAnsi="Wingdings" w:hint="default"/>
      </w:rPr>
    </w:lvl>
    <w:lvl w:ilvl="6" w:tplc="040E0001" w:tentative="1">
      <w:start w:val="1"/>
      <w:numFmt w:val="bullet"/>
      <w:lvlText w:val=""/>
      <w:lvlJc w:val="left"/>
      <w:pPr>
        <w:ind w:left="8940" w:hanging="360"/>
      </w:pPr>
      <w:rPr>
        <w:rFonts w:ascii="Symbol" w:hAnsi="Symbol" w:hint="default"/>
      </w:rPr>
    </w:lvl>
    <w:lvl w:ilvl="7" w:tplc="040E0003" w:tentative="1">
      <w:start w:val="1"/>
      <w:numFmt w:val="bullet"/>
      <w:lvlText w:val="o"/>
      <w:lvlJc w:val="left"/>
      <w:pPr>
        <w:ind w:left="9660" w:hanging="360"/>
      </w:pPr>
      <w:rPr>
        <w:rFonts w:ascii="Courier New" w:hAnsi="Courier New" w:cs="Courier New" w:hint="default"/>
      </w:rPr>
    </w:lvl>
    <w:lvl w:ilvl="8" w:tplc="040E0005" w:tentative="1">
      <w:start w:val="1"/>
      <w:numFmt w:val="bullet"/>
      <w:lvlText w:val=""/>
      <w:lvlJc w:val="left"/>
      <w:pPr>
        <w:ind w:left="10380" w:hanging="360"/>
      </w:pPr>
      <w:rPr>
        <w:rFonts w:ascii="Wingdings" w:hAnsi="Wingdings" w:hint="default"/>
      </w:rPr>
    </w:lvl>
  </w:abstractNum>
  <w:abstractNum w:abstractNumId="10" w15:restartNumberingAfterBreak="0">
    <w:nsid w:val="1DD81E29"/>
    <w:multiLevelType w:val="hybridMultilevel"/>
    <w:tmpl w:val="6DB898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F0B3300"/>
    <w:multiLevelType w:val="multilevel"/>
    <w:tmpl w:val="2AF0929E"/>
    <w:lvl w:ilvl="0">
      <w:start w:val="2"/>
      <w:numFmt w:val="upperRoman"/>
      <w:lvlText w:val="%1."/>
      <w:lvlJc w:val="left"/>
      <w:pPr>
        <w:ind w:left="1146"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464CDE"/>
    <w:multiLevelType w:val="hybridMultilevel"/>
    <w:tmpl w:val="684CB0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0444D14"/>
    <w:multiLevelType w:val="hybridMultilevel"/>
    <w:tmpl w:val="5D7E17B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1815C66"/>
    <w:multiLevelType w:val="hybridMultilevel"/>
    <w:tmpl w:val="FA289208"/>
    <w:lvl w:ilvl="0" w:tplc="040E0005">
      <w:start w:val="1"/>
      <w:numFmt w:val="bullet"/>
      <w:lvlText w:val=""/>
      <w:lvlJc w:val="left"/>
      <w:pPr>
        <w:ind w:left="1092" w:hanging="360"/>
      </w:pPr>
      <w:rPr>
        <w:rFonts w:ascii="Wingdings" w:hAnsi="Wingdings" w:hint="default"/>
      </w:rPr>
    </w:lvl>
    <w:lvl w:ilvl="1" w:tplc="040E0003" w:tentative="1">
      <w:start w:val="1"/>
      <w:numFmt w:val="bullet"/>
      <w:lvlText w:val="o"/>
      <w:lvlJc w:val="left"/>
      <w:pPr>
        <w:ind w:left="1812" w:hanging="360"/>
      </w:pPr>
      <w:rPr>
        <w:rFonts w:ascii="Courier New" w:hAnsi="Courier New" w:cs="Courier New" w:hint="default"/>
      </w:rPr>
    </w:lvl>
    <w:lvl w:ilvl="2" w:tplc="040E0005" w:tentative="1">
      <w:start w:val="1"/>
      <w:numFmt w:val="bullet"/>
      <w:lvlText w:val=""/>
      <w:lvlJc w:val="left"/>
      <w:pPr>
        <w:ind w:left="2532" w:hanging="360"/>
      </w:pPr>
      <w:rPr>
        <w:rFonts w:ascii="Wingdings" w:hAnsi="Wingdings" w:hint="default"/>
      </w:rPr>
    </w:lvl>
    <w:lvl w:ilvl="3" w:tplc="040E0001" w:tentative="1">
      <w:start w:val="1"/>
      <w:numFmt w:val="bullet"/>
      <w:lvlText w:val=""/>
      <w:lvlJc w:val="left"/>
      <w:pPr>
        <w:ind w:left="3252" w:hanging="360"/>
      </w:pPr>
      <w:rPr>
        <w:rFonts w:ascii="Symbol" w:hAnsi="Symbol" w:hint="default"/>
      </w:rPr>
    </w:lvl>
    <w:lvl w:ilvl="4" w:tplc="040E0003" w:tentative="1">
      <w:start w:val="1"/>
      <w:numFmt w:val="bullet"/>
      <w:lvlText w:val="o"/>
      <w:lvlJc w:val="left"/>
      <w:pPr>
        <w:ind w:left="3972" w:hanging="360"/>
      </w:pPr>
      <w:rPr>
        <w:rFonts w:ascii="Courier New" w:hAnsi="Courier New" w:cs="Courier New" w:hint="default"/>
      </w:rPr>
    </w:lvl>
    <w:lvl w:ilvl="5" w:tplc="040E0005" w:tentative="1">
      <w:start w:val="1"/>
      <w:numFmt w:val="bullet"/>
      <w:lvlText w:val=""/>
      <w:lvlJc w:val="left"/>
      <w:pPr>
        <w:ind w:left="4692" w:hanging="360"/>
      </w:pPr>
      <w:rPr>
        <w:rFonts w:ascii="Wingdings" w:hAnsi="Wingdings" w:hint="default"/>
      </w:rPr>
    </w:lvl>
    <w:lvl w:ilvl="6" w:tplc="040E0001" w:tentative="1">
      <w:start w:val="1"/>
      <w:numFmt w:val="bullet"/>
      <w:lvlText w:val=""/>
      <w:lvlJc w:val="left"/>
      <w:pPr>
        <w:ind w:left="5412" w:hanging="360"/>
      </w:pPr>
      <w:rPr>
        <w:rFonts w:ascii="Symbol" w:hAnsi="Symbol" w:hint="default"/>
      </w:rPr>
    </w:lvl>
    <w:lvl w:ilvl="7" w:tplc="040E0003" w:tentative="1">
      <w:start w:val="1"/>
      <w:numFmt w:val="bullet"/>
      <w:lvlText w:val="o"/>
      <w:lvlJc w:val="left"/>
      <w:pPr>
        <w:ind w:left="6132" w:hanging="360"/>
      </w:pPr>
      <w:rPr>
        <w:rFonts w:ascii="Courier New" w:hAnsi="Courier New" w:cs="Courier New" w:hint="default"/>
      </w:rPr>
    </w:lvl>
    <w:lvl w:ilvl="8" w:tplc="040E0005" w:tentative="1">
      <w:start w:val="1"/>
      <w:numFmt w:val="bullet"/>
      <w:lvlText w:val=""/>
      <w:lvlJc w:val="left"/>
      <w:pPr>
        <w:ind w:left="6852" w:hanging="360"/>
      </w:pPr>
      <w:rPr>
        <w:rFonts w:ascii="Wingdings" w:hAnsi="Wingdings" w:hint="default"/>
      </w:rPr>
    </w:lvl>
  </w:abstractNum>
  <w:abstractNum w:abstractNumId="15" w15:restartNumberingAfterBreak="0">
    <w:nsid w:val="3BD40570"/>
    <w:multiLevelType w:val="hybridMultilevel"/>
    <w:tmpl w:val="8EA4BC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C6C40E2"/>
    <w:multiLevelType w:val="hybridMultilevel"/>
    <w:tmpl w:val="DB2A85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6417F25"/>
    <w:multiLevelType w:val="hybridMultilevel"/>
    <w:tmpl w:val="5E985B76"/>
    <w:lvl w:ilvl="0" w:tplc="040E0001">
      <w:start w:val="1"/>
      <w:numFmt w:val="bullet"/>
      <w:lvlText w:val=""/>
      <w:lvlJc w:val="left"/>
      <w:pPr>
        <w:ind w:left="4620" w:hanging="360"/>
      </w:pPr>
      <w:rPr>
        <w:rFonts w:ascii="Symbol" w:hAnsi="Symbol" w:hint="default"/>
      </w:rPr>
    </w:lvl>
    <w:lvl w:ilvl="1" w:tplc="040E0003" w:tentative="1">
      <w:start w:val="1"/>
      <w:numFmt w:val="bullet"/>
      <w:lvlText w:val="o"/>
      <w:lvlJc w:val="left"/>
      <w:pPr>
        <w:ind w:left="5340" w:hanging="360"/>
      </w:pPr>
      <w:rPr>
        <w:rFonts w:ascii="Courier New" w:hAnsi="Courier New" w:cs="Courier New" w:hint="default"/>
      </w:rPr>
    </w:lvl>
    <w:lvl w:ilvl="2" w:tplc="040E0005" w:tentative="1">
      <w:start w:val="1"/>
      <w:numFmt w:val="bullet"/>
      <w:lvlText w:val=""/>
      <w:lvlJc w:val="left"/>
      <w:pPr>
        <w:ind w:left="6060" w:hanging="360"/>
      </w:pPr>
      <w:rPr>
        <w:rFonts w:ascii="Wingdings" w:hAnsi="Wingdings" w:hint="default"/>
      </w:rPr>
    </w:lvl>
    <w:lvl w:ilvl="3" w:tplc="040E0001" w:tentative="1">
      <w:start w:val="1"/>
      <w:numFmt w:val="bullet"/>
      <w:lvlText w:val=""/>
      <w:lvlJc w:val="left"/>
      <w:pPr>
        <w:ind w:left="6780" w:hanging="360"/>
      </w:pPr>
      <w:rPr>
        <w:rFonts w:ascii="Symbol" w:hAnsi="Symbol" w:hint="default"/>
      </w:rPr>
    </w:lvl>
    <w:lvl w:ilvl="4" w:tplc="040E0003" w:tentative="1">
      <w:start w:val="1"/>
      <w:numFmt w:val="bullet"/>
      <w:lvlText w:val="o"/>
      <w:lvlJc w:val="left"/>
      <w:pPr>
        <w:ind w:left="7500" w:hanging="360"/>
      </w:pPr>
      <w:rPr>
        <w:rFonts w:ascii="Courier New" w:hAnsi="Courier New" w:cs="Courier New" w:hint="default"/>
      </w:rPr>
    </w:lvl>
    <w:lvl w:ilvl="5" w:tplc="040E0005" w:tentative="1">
      <w:start w:val="1"/>
      <w:numFmt w:val="bullet"/>
      <w:lvlText w:val=""/>
      <w:lvlJc w:val="left"/>
      <w:pPr>
        <w:ind w:left="8220" w:hanging="360"/>
      </w:pPr>
      <w:rPr>
        <w:rFonts w:ascii="Wingdings" w:hAnsi="Wingdings" w:hint="default"/>
      </w:rPr>
    </w:lvl>
    <w:lvl w:ilvl="6" w:tplc="040E0001" w:tentative="1">
      <w:start w:val="1"/>
      <w:numFmt w:val="bullet"/>
      <w:lvlText w:val=""/>
      <w:lvlJc w:val="left"/>
      <w:pPr>
        <w:ind w:left="8940" w:hanging="360"/>
      </w:pPr>
      <w:rPr>
        <w:rFonts w:ascii="Symbol" w:hAnsi="Symbol" w:hint="default"/>
      </w:rPr>
    </w:lvl>
    <w:lvl w:ilvl="7" w:tplc="040E0003" w:tentative="1">
      <w:start w:val="1"/>
      <w:numFmt w:val="bullet"/>
      <w:lvlText w:val="o"/>
      <w:lvlJc w:val="left"/>
      <w:pPr>
        <w:ind w:left="9660" w:hanging="360"/>
      </w:pPr>
      <w:rPr>
        <w:rFonts w:ascii="Courier New" w:hAnsi="Courier New" w:cs="Courier New" w:hint="default"/>
      </w:rPr>
    </w:lvl>
    <w:lvl w:ilvl="8" w:tplc="040E0005" w:tentative="1">
      <w:start w:val="1"/>
      <w:numFmt w:val="bullet"/>
      <w:lvlText w:val=""/>
      <w:lvlJc w:val="left"/>
      <w:pPr>
        <w:ind w:left="10380" w:hanging="360"/>
      </w:pPr>
      <w:rPr>
        <w:rFonts w:ascii="Wingdings" w:hAnsi="Wingdings" w:hint="default"/>
      </w:rPr>
    </w:lvl>
  </w:abstractNum>
  <w:abstractNum w:abstractNumId="18" w15:restartNumberingAfterBreak="0">
    <w:nsid w:val="49E87BAF"/>
    <w:multiLevelType w:val="hybridMultilevel"/>
    <w:tmpl w:val="6D26BF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CD13DD9"/>
    <w:multiLevelType w:val="hybridMultilevel"/>
    <w:tmpl w:val="BCC20B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524B3B18"/>
    <w:multiLevelType w:val="hybridMultilevel"/>
    <w:tmpl w:val="6D8607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53B8730F"/>
    <w:multiLevelType w:val="hybridMultilevel"/>
    <w:tmpl w:val="9CB20978"/>
    <w:lvl w:ilvl="0" w:tplc="D7A693FC">
      <w:start w:val="1"/>
      <w:numFmt w:val="lowerLetter"/>
      <w:lvlText w:val="%1."/>
      <w:lvlJc w:val="left"/>
      <w:pPr>
        <w:ind w:left="144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5AC614C"/>
    <w:multiLevelType w:val="hybridMultilevel"/>
    <w:tmpl w:val="F1AC1B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80B6540"/>
    <w:multiLevelType w:val="hybridMultilevel"/>
    <w:tmpl w:val="2AA66B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9375DA1"/>
    <w:multiLevelType w:val="hybridMultilevel"/>
    <w:tmpl w:val="10BEA972"/>
    <w:lvl w:ilvl="0" w:tplc="040E0001">
      <w:start w:val="1"/>
      <w:numFmt w:val="bullet"/>
      <w:lvlText w:val=""/>
      <w:lvlJc w:val="left"/>
      <w:pPr>
        <w:ind w:left="720" w:hanging="360"/>
      </w:pPr>
      <w:rPr>
        <w:rFonts w:ascii="Symbol" w:hAnsi="Symbol" w:hint="default"/>
      </w:rPr>
    </w:lvl>
    <w:lvl w:ilvl="1" w:tplc="040E0005">
      <w:start w:val="1"/>
      <w:numFmt w:val="bullet"/>
      <w:lvlText w:val=""/>
      <w:lvlJc w:val="left"/>
      <w:pPr>
        <w:ind w:left="1440" w:hanging="360"/>
      </w:pPr>
      <w:rPr>
        <w:rFonts w:ascii="Wingdings" w:hAnsi="Wingding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5E7B5943"/>
    <w:multiLevelType w:val="hybridMultilevel"/>
    <w:tmpl w:val="0888CBE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636E3C4F"/>
    <w:multiLevelType w:val="multilevel"/>
    <w:tmpl w:val="3DBCE59A"/>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3766C92"/>
    <w:multiLevelType w:val="hybridMultilevel"/>
    <w:tmpl w:val="C1E2AF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778"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662D0F1D"/>
    <w:multiLevelType w:val="hybridMultilevel"/>
    <w:tmpl w:val="02E2FB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7365254"/>
    <w:multiLevelType w:val="hybridMultilevel"/>
    <w:tmpl w:val="131A41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B526A48"/>
    <w:multiLevelType w:val="hybridMultilevel"/>
    <w:tmpl w:val="38882F4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70F11B13"/>
    <w:multiLevelType w:val="hybridMultilevel"/>
    <w:tmpl w:val="AB0206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9783571"/>
    <w:multiLevelType w:val="hybridMultilevel"/>
    <w:tmpl w:val="C296AE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7C9D6960"/>
    <w:multiLevelType w:val="hybridMultilevel"/>
    <w:tmpl w:val="A1E66D0C"/>
    <w:lvl w:ilvl="0" w:tplc="040E0001">
      <w:start w:val="1"/>
      <w:numFmt w:val="bullet"/>
      <w:lvlText w:val=""/>
      <w:lvlJc w:val="left"/>
      <w:pPr>
        <w:ind w:left="1068" w:hanging="360"/>
      </w:pPr>
      <w:rPr>
        <w:rFonts w:ascii="Symbol" w:hAnsi="Symbol"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abstractNumId w:val="17"/>
  </w:num>
  <w:num w:numId="2">
    <w:abstractNumId w:val="9"/>
  </w:num>
  <w:num w:numId="3">
    <w:abstractNumId w:val="26"/>
  </w:num>
  <w:num w:numId="4">
    <w:abstractNumId w:val="11"/>
  </w:num>
  <w:num w:numId="5">
    <w:abstractNumId w:val="6"/>
  </w:num>
  <w:num w:numId="6">
    <w:abstractNumId w:val="21"/>
  </w:num>
  <w:num w:numId="7">
    <w:abstractNumId w:val="2"/>
  </w:num>
  <w:num w:numId="8">
    <w:abstractNumId w:val="19"/>
  </w:num>
  <w:num w:numId="9">
    <w:abstractNumId w:val="28"/>
  </w:num>
  <w:num w:numId="10">
    <w:abstractNumId w:val="0"/>
  </w:num>
  <w:num w:numId="11">
    <w:abstractNumId w:val="20"/>
  </w:num>
  <w:num w:numId="12">
    <w:abstractNumId w:val="15"/>
  </w:num>
  <w:num w:numId="13">
    <w:abstractNumId w:val="31"/>
  </w:num>
  <w:num w:numId="14">
    <w:abstractNumId w:val="13"/>
  </w:num>
  <w:num w:numId="15">
    <w:abstractNumId w:val="7"/>
  </w:num>
  <w:num w:numId="16">
    <w:abstractNumId w:val="1"/>
  </w:num>
  <w:num w:numId="17">
    <w:abstractNumId w:val="5"/>
  </w:num>
  <w:num w:numId="18">
    <w:abstractNumId w:val="29"/>
  </w:num>
  <w:num w:numId="19">
    <w:abstractNumId w:val="30"/>
  </w:num>
  <w:num w:numId="20">
    <w:abstractNumId w:val="8"/>
  </w:num>
  <w:num w:numId="21">
    <w:abstractNumId w:val="12"/>
  </w:num>
  <w:num w:numId="22">
    <w:abstractNumId w:val="3"/>
  </w:num>
  <w:num w:numId="23">
    <w:abstractNumId w:val="25"/>
  </w:num>
  <w:num w:numId="24">
    <w:abstractNumId w:val="24"/>
  </w:num>
  <w:num w:numId="25">
    <w:abstractNumId w:val="14"/>
  </w:num>
  <w:num w:numId="26">
    <w:abstractNumId w:val="32"/>
  </w:num>
  <w:num w:numId="27">
    <w:abstractNumId w:val="33"/>
  </w:num>
  <w:num w:numId="28">
    <w:abstractNumId w:val="18"/>
  </w:num>
  <w:num w:numId="29">
    <w:abstractNumId w:val="23"/>
  </w:num>
  <w:num w:numId="30">
    <w:abstractNumId w:val="22"/>
  </w:num>
  <w:num w:numId="31">
    <w:abstractNumId w:val="4"/>
  </w:num>
  <w:num w:numId="32">
    <w:abstractNumId w:val="16"/>
  </w:num>
  <w:num w:numId="33">
    <w:abstractNumId w:val="27"/>
  </w:num>
  <w:num w:numId="34">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26E"/>
    <w:rsid w:val="00005429"/>
    <w:rsid w:val="00013AAB"/>
    <w:rsid w:val="00014A79"/>
    <w:rsid w:val="0005039E"/>
    <w:rsid w:val="00052BF8"/>
    <w:rsid w:val="0007609E"/>
    <w:rsid w:val="00091673"/>
    <w:rsid w:val="00092AD6"/>
    <w:rsid w:val="000A6869"/>
    <w:rsid w:val="000B6FDC"/>
    <w:rsid w:val="000D3D0A"/>
    <w:rsid w:val="000E2D7A"/>
    <w:rsid w:val="000F3715"/>
    <w:rsid w:val="000F5759"/>
    <w:rsid w:val="000F75AD"/>
    <w:rsid w:val="00101BF4"/>
    <w:rsid w:val="00103B61"/>
    <w:rsid w:val="00116FA7"/>
    <w:rsid w:val="00125560"/>
    <w:rsid w:val="00147D7A"/>
    <w:rsid w:val="0015139A"/>
    <w:rsid w:val="001565E3"/>
    <w:rsid w:val="00173C13"/>
    <w:rsid w:val="001751AB"/>
    <w:rsid w:val="001B33C5"/>
    <w:rsid w:val="002062CB"/>
    <w:rsid w:val="00223DD2"/>
    <w:rsid w:val="00224B02"/>
    <w:rsid w:val="00255BC0"/>
    <w:rsid w:val="0025777D"/>
    <w:rsid w:val="00265578"/>
    <w:rsid w:val="00271508"/>
    <w:rsid w:val="002740F2"/>
    <w:rsid w:val="00282271"/>
    <w:rsid w:val="00295CBB"/>
    <w:rsid w:val="002B2A55"/>
    <w:rsid w:val="00305804"/>
    <w:rsid w:val="00311B20"/>
    <w:rsid w:val="00325C75"/>
    <w:rsid w:val="00340937"/>
    <w:rsid w:val="00363A97"/>
    <w:rsid w:val="00393F82"/>
    <w:rsid w:val="003A3EDE"/>
    <w:rsid w:val="003A5011"/>
    <w:rsid w:val="003B05D7"/>
    <w:rsid w:val="003B3DA6"/>
    <w:rsid w:val="003D639C"/>
    <w:rsid w:val="00416DE3"/>
    <w:rsid w:val="0042111F"/>
    <w:rsid w:val="00432EA9"/>
    <w:rsid w:val="00435347"/>
    <w:rsid w:val="004449EE"/>
    <w:rsid w:val="004465ED"/>
    <w:rsid w:val="0047244B"/>
    <w:rsid w:val="004C3BA5"/>
    <w:rsid w:val="004E405E"/>
    <w:rsid w:val="00510C36"/>
    <w:rsid w:val="00514A5C"/>
    <w:rsid w:val="0054366A"/>
    <w:rsid w:val="0054626E"/>
    <w:rsid w:val="0056518F"/>
    <w:rsid w:val="00573575"/>
    <w:rsid w:val="005E4EF7"/>
    <w:rsid w:val="00616A98"/>
    <w:rsid w:val="00625C60"/>
    <w:rsid w:val="006413EF"/>
    <w:rsid w:val="006427D6"/>
    <w:rsid w:val="00647403"/>
    <w:rsid w:val="00650B0C"/>
    <w:rsid w:val="00650D0C"/>
    <w:rsid w:val="0066220D"/>
    <w:rsid w:val="0067632F"/>
    <w:rsid w:val="00677E91"/>
    <w:rsid w:val="006B4D7B"/>
    <w:rsid w:val="006B7BAE"/>
    <w:rsid w:val="006C0DB3"/>
    <w:rsid w:val="006C41E7"/>
    <w:rsid w:val="006E387E"/>
    <w:rsid w:val="00701B22"/>
    <w:rsid w:val="0070382D"/>
    <w:rsid w:val="007379FF"/>
    <w:rsid w:val="00746DCC"/>
    <w:rsid w:val="00760054"/>
    <w:rsid w:val="007B7499"/>
    <w:rsid w:val="007C21CC"/>
    <w:rsid w:val="007C74F9"/>
    <w:rsid w:val="007E2CE4"/>
    <w:rsid w:val="007F0B56"/>
    <w:rsid w:val="00810F5C"/>
    <w:rsid w:val="00811178"/>
    <w:rsid w:val="0081345F"/>
    <w:rsid w:val="0082084A"/>
    <w:rsid w:val="00851695"/>
    <w:rsid w:val="00853030"/>
    <w:rsid w:val="0088037E"/>
    <w:rsid w:val="008B4584"/>
    <w:rsid w:val="008D6DBC"/>
    <w:rsid w:val="00900513"/>
    <w:rsid w:val="00914DC0"/>
    <w:rsid w:val="00922711"/>
    <w:rsid w:val="00923F02"/>
    <w:rsid w:val="00944E5F"/>
    <w:rsid w:val="00974FB1"/>
    <w:rsid w:val="00990D1B"/>
    <w:rsid w:val="009C031A"/>
    <w:rsid w:val="009D09F2"/>
    <w:rsid w:val="009D5829"/>
    <w:rsid w:val="00A167E0"/>
    <w:rsid w:val="00A213C6"/>
    <w:rsid w:val="00A318CB"/>
    <w:rsid w:val="00A31C72"/>
    <w:rsid w:val="00A5585D"/>
    <w:rsid w:val="00A65939"/>
    <w:rsid w:val="00A86464"/>
    <w:rsid w:val="00AC2181"/>
    <w:rsid w:val="00AC6D4F"/>
    <w:rsid w:val="00AF15C3"/>
    <w:rsid w:val="00B662D3"/>
    <w:rsid w:val="00B72656"/>
    <w:rsid w:val="00B75526"/>
    <w:rsid w:val="00B86938"/>
    <w:rsid w:val="00BD684A"/>
    <w:rsid w:val="00C33BCB"/>
    <w:rsid w:val="00C37A5B"/>
    <w:rsid w:val="00C40533"/>
    <w:rsid w:val="00C527EA"/>
    <w:rsid w:val="00C7409E"/>
    <w:rsid w:val="00C85605"/>
    <w:rsid w:val="00CC66E3"/>
    <w:rsid w:val="00CC7BEF"/>
    <w:rsid w:val="00CE1F44"/>
    <w:rsid w:val="00CE3C67"/>
    <w:rsid w:val="00D34217"/>
    <w:rsid w:val="00D35566"/>
    <w:rsid w:val="00D61E44"/>
    <w:rsid w:val="00D95075"/>
    <w:rsid w:val="00DB22A8"/>
    <w:rsid w:val="00DB4255"/>
    <w:rsid w:val="00DE0274"/>
    <w:rsid w:val="00E261C4"/>
    <w:rsid w:val="00E30853"/>
    <w:rsid w:val="00E47835"/>
    <w:rsid w:val="00E47911"/>
    <w:rsid w:val="00E56A84"/>
    <w:rsid w:val="00E727D9"/>
    <w:rsid w:val="00E86D6C"/>
    <w:rsid w:val="00ED09C0"/>
    <w:rsid w:val="00EE2BA9"/>
    <w:rsid w:val="00EF0C00"/>
    <w:rsid w:val="00EF374F"/>
    <w:rsid w:val="00EF5E1B"/>
    <w:rsid w:val="00F07DE1"/>
    <w:rsid w:val="00F25E11"/>
    <w:rsid w:val="00F27258"/>
    <w:rsid w:val="00F2767F"/>
    <w:rsid w:val="00F359A0"/>
    <w:rsid w:val="00F6416E"/>
    <w:rsid w:val="00F65C42"/>
    <w:rsid w:val="00F70419"/>
    <w:rsid w:val="00F7215E"/>
    <w:rsid w:val="00FB30DA"/>
    <w:rsid w:val="00FB7BB3"/>
    <w:rsid w:val="00FE12E6"/>
    <w:rsid w:val="00FF3520"/>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8A340C-34DF-4B97-A655-C65F1F686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C3BA5"/>
  </w:style>
  <w:style w:type="paragraph" w:styleId="Cmsor1">
    <w:name w:val="heading 1"/>
    <w:basedOn w:val="Norml"/>
    <w:link w:val="Cmsor1Char"/>
    <w:uiPriority w:val="9"/>
    <w:qFormat/>
    <w:rsid w:val="00A8646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4626E"/>
    <w:pPr>
      <w:ind w:left="720"/>
      <w:contextualSpacing/>
    </w:pPr>
  </w:style>
  <w:style w:type="paragraph" w:styleId="Buborkszveg">
    <w:name w:val="Balloon Text"/>
    <w:basedOn w:val="Norml"/>
    <w:link w:val="BuborkszvegChar"/>
    <w:semiHidden/>
    <w:rsid w:val="00432EA9"/>
    <w:pPr>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semiHidden/>
    <w:rsid w:val="00432EA9"/>
    <w:rPr>
      <w:rFonts w:ascii="Tahoma" w:eastAsia="Times New Roman" w:hAnsi="Tahoma" w:cs="Tahoma"/>
      <w:sz w:val="16"/>
      <w:szCs w:val="16"/>
      <w:lang w:eastAsia="hu-HU"/>
    </w:rPr>
  </w:style>
  <w:style w:type="table" w:styleId="Rcsostblzat">
    <w:name w:val="Table Grid"/>
    <w:basedOn w:val="Normltblzat"/>
    <w:uiPriority w:val="39"/>
    <w:rsid w:val="00C4053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iemels">
    <w:name w:val="Emphasis"/>
    <w:basedOn w:val="Bekezdsalapbettpusa"/>
    <w:uiPriority w:val="20"/>
    <w:qFormat/>
    <w:rsid w:val="00013AAB"/>
    <w:rPr>
      <w:i/>
      <w:iCs/>
    </w:rPr>
  </w:style>
  <w:style w:type="character" w:styleId="Kiemels2">
    <w:name w:val="Strong"/>
    <w:basedOn w:val="Bekezdsalapbettpusa"/>
    <w:uiPriority w:val="22"/>
    <w:qFormat/>
    <w:rsid w:val="007B7499"/>
    <w:rPr>
      <w:b/>
      <w:bCs/>
    </w:rPr>
  </w:style>
  <w:style w:type="character" w:customStyle="1" w:styleId="Cmsor1Char">
    <w:name w:val="Címsor 1 Char"/>
    <w:basedOn w:val="Bekezdsalapbettpusa"/>
    <w:link w:val="Cmsor1"/>
    <w:uiPriority w:val="9"/>
    <w:rsid w:val="00A86464"/>
    <w:rPr>
      <w:rFonts w:ascii="Times New Roman" w:eastAsia="Times New Roman" w:hAnsi="Times New Roman" w:cs="Times New Roman"/>
      <w:b/>
      <w:bCs/>
      <w:kern w:val="36"/>
      <w:sz w:val="48"/>
      <w:szCs w:val="48"/>
      <w:lang w:eastAsia="hu-HU"/>
    </w:rPr>
  </w:style>
  <w:style w:type="paragraph" w:styleId="NormlWeb">
    <w:name w:val="Normal (Web)"/>
    <w:basedOn w:val="Norml"/>
    <w:uiPriority w:val="99"/>
    <w:unhideWhenUsed/>
    <w:rsid w:val="00A8646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CE3C67"/>
    <w:pPr>
      <w:tabs>
        <w:tab w:val="center" w:pos="4536"/>
        <w:tab w:val="right" w:pos="9072"/>
      </w:tabs>
      <w:spacing w:after="0" w:line="240" w:lineRule="auto"/>
    </w:pPr>
  </w:style>
  <w:style w:type="character" w:customStyle="1" w:styleId="lfejChar">
    <w:name w:val="Élőfej Char"/>
    <w:basedOn w:val="Bekezdsalapbettpusa"/>
    <w:link w:val="lfej"/>
    <w:uiPriority w:val="99"/>
    <w:rsid w:val="00CE3C67"/>
  </w:style>
  <w:style w:type="paragraph" w:styleId="llb">
    <w:name w:val="footer"/>
    <w:basedOn w:val="Norml"/>
    <w:link w:val="llbChar"/>
    <w:uiPriority w:val="99"/>
    <w:unhideWhenUsed/>
    <w:rsid w:val="00CE3C67"/>
    <w:pPr>
      <w:tabs>
        <w:tab w:val="center" w:pos="4536"/>
        <w:tab w:val="right" w:pos="9072"/>
      </w:tabs>
      <w:spacing w:after="0" w:line="240" w:lineRule="auto"/>
    </w:pPr>
  </w:style>
  <w:style w:type="character" w:customStyle="1" w:styleId="llbChar">
    <w:name w:val="Élőláb Char"/>
    <w:basedOn w:val="Bekezdsalapbettpusa"/>
    <w:link w:val="llb"/>
    <w:uiPriority w:val="99"/>
    <w:rsid w:val="00CE3C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4464</Words>
  <Characters>30809</Characters>
  <Application>Microsoft Office Word</Application>
  <DocSecurity>4</DocSecurity>
  <Lines>256</Lines>
  <Paragraphs>70</Paragraphs>
  <ScaleCrop>false</ScaleCrop>
  <HeadingPairs>
    <vt:vector size="2" baseType="variant">
      <vt:variant>
        <vt:lpstr>Cím</vt:lpstr>
      </vt:variant>
      <vt:variant>
        <vt:i4>1</vt:i4>
      </vt:variant>
    </vt:vector>
  </HeadingPairs>
  <TitlesOfParts>
    <vt:vector size="1" baseType="lpstr">
      <vt:lpstr/>
    </vt:vector>
  </TitlesOfParts>
  <Company>WXPEE</Company>
  <LinksUpToDate>false</LinksUpToDate>
  <CharactersWithSpaces>35203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Ferenczi Norbert</dc:creator>
  <cp:lastModifiedBy>Sipos Ágnes</cp:lastModifiedBy>
  <cp:revision>2</cp:revision>
  <cp:lastPrinted>2025-10-06T08:10:00Z</cp:lastPrinted>
  <dcterms:created xsi:type="dcterms:W3CDTF">2025-10-06T08:11:00Z</dcterms:created>
  <dcterms:modified xsi:type="dcterms:W3CDTF">2025-10-06T08:11:00Z</dcterms:modified>
</cp:coreProperties>
</file>